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69" w:rsidRDefault="00B81869" w:rsidP="00B9362A">
      <w:pPr>
        <w:keepNext/>
        <w:tabs>
          <w:tab w:val="num" w:pos="0"/>
        </w:tabs>
        <w:spacing w:before="400"/>
        <w:ind w:right="338" w:firstLine="426"/>
        <w:jc w:val="center"/>
        <w:outlineLvl w:val="7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Состав проекта</w:t>
      </w:r>
    </w:p>
    <w:p w:rsidR="00B81869" w:rsidRDefault="00B81869" w:rsidP="00B9362A">
      <w:pPr>
        <w:ind w:right="338" w:firstLine="426"/>
        <w:rPr>
          <w:b/>
          <w:sz w:val="28"/>
          <w:lang w:eastAsia="ar-SA"/>
        </w:rPr>
      </w:pPr>
    </w:p>
    <w:tbl>
      <w:tblPr>
        <w:tblW w:w="8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3527"/>
        <w:gridCol w:w="3579"/>
      </w:tblGrid>
      <w:tr w:rsidR="00866D33" w:rsidTr="00022534">
        <w:trPr>
          <w:trHeight w:val="627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D33" w:rsidRDefault="00866D33" w:rsidP="00022534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Номер</w:t>
            </w:r>
          </w:p>
          <w:p w:rsidR="00866D33" w:rsidRDefault="00866D33" w:rsidP="00022534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тома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D33" w:rsidRDefault="00866D33" w:rsidP="00022534">
            <w:pPr>
              <w:ind w:right="34"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Наименование материалов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D33" w:rsidRDefault="00866D33" w:rsidP="00022534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Название чертежей</w:t>
            </w:r>
          </w:p>
        </w:tc>
      </w:tr>
      <w:tr w:rsidR="00866D33" w:rsidTr="00022534">
        <w:trPr>
          <w:trHeight w:val="422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D33" w:rsidRDefault="00866D33" w:rsidP="00022534">
            <w:pPr>
              <w:ind w:firstLine="426"/>
              <w:jc w:val="center"/>
              <w:rPr>
                <w:sz w:val="36"/>
                <w:lang w:eastAsia="ar-SA"/>
              </w:rPr>
            </w:pPr>
            <w:r>
              <w:rPr>
                <w:sz w:val="36"/>
                <w:lang w:eastAsia="ar-SA"/>
              </w:rPr>
              <w:t>Том 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D33" w:rsidRDefault="00866D33" w:rsidP="00022534">
            <w:pPr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Основная часть проекта планировки</w:t>
            </w:r>
          </w:p>
          <w:p w:rsidR="00866D33" w:rsidRDefault="00866D33" w:rsidP="00022534">
            <w:pPr>
              <w:spacing w:before="120" w:after="120"/>
              <w:ind w:right="-108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 Общая пояснительная записка</w:t>
            </w:r>
          </w:p>
          <w:p w:rsidR="00866D33" w:rsidRDefault="00866D33" w:rsidP="00022534">
            <w:pPr>
              <w:spacing w:after="280"/>
              <w:ind w:right="34" w:firstLine="426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 Графические материалы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D33" w:rsidRDefault="00866D33" w:rsidP="00022534">
            <w:pPr>
              <w:spacing w:before="120"/>
              <w:ind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1.  Чертеж проекта планировки территории                                                М 1:2000 </w:t>
            </w:r>
          </w:p>
        </w:tc>
      </w:tr>
      <w:tr w:rsidR="00866D33" w:rsidTr="00022534">
        <w:trPr>
          <w:cantSplit/>
          <w:trHeight w:val="438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D33" w:rsidRDefault="00866D33" w:rsidP="00022534">
            <w:pPr>
              <w:ind w:firstLine="426"/>
              <w:jc w:val="center"/>
              <w:rPr>
                <w:sz w:val="36"/>
                <w:lang w:eastAsia="ar-SA"/>
              </w:rPr>
            </w:pPr>
            <w:r>
              <w:rPr>
                <w:sz w:val="36"/>
                <w:lang w:eastAsia="ar-SA"/>
              </w:rPr>
              <w:t>Том 2</w:t>
            </w:r>
          </w:p>
          <w:p w:rsidR="00866D33" w:rsidRDefault="00866D33" w:rsidP="00022534">
            <w:pPr>
              <w:ind w:firstLine="426"/>
              <w:jc w:val="center"/>
              <w:rPr>
                <w:sz w:val="36"/>
                <w:lang w:eastAsia="ar-SA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33" w:rsidRDefault="00866D33" w:rsidP="00022534">
            <w:pPr>
              <w:tabs>
                <w:tab w:val="left" w:pos="1211"/>
              </w:tabs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Обосновывающая часть проекта планировки </w:t>
            </w:r>
          </w:p>
          <w:p w:rsidR="00866D33" w:rsidRDefault="00866D33" w:rsidP="00022534">
            <w:pPr>
              <w:tabs>
                <w:tab w:val="left" w:pos="1211"/>
              </w:tabs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</w:p>
          <w:p w:rsidR="00866D33" w:rsidRDefault="00866D33" w:rsidP="00022534">
            <w:pPr>
              <w:tabs>
                <w:tab w:val="left" w:pos="1211"/>
              </w:tabs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 Пояснительная записка, исходно-разрешительная документация</w:t>
            </w:r>
          </w:p>
          <w:p w:rsidR="00866D33" w:rsidRDefault="00866D33" w:rsidP="00022534">
            <w:pPr>
              <w:tabs>
                <w:tab w:val="left" w:pos="0"/>
              </w:tabs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 Графические материалы</w:t>
            </w:r>
          </w:p>
          <w:p w:rsidR="00866D33" w:rsidRDefault="00866D33" w:rsidP="00022534">
            <w:pPr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D33" w:rsidRDefault="00866D33" w:rsidP="00022534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2. Схема расположения элемента планировочной структуры в документах территориального планирования             М 1:5000 </w:t>
            </w:r>
          </w:p>
          <w:p w:rsidR="00866D33" w:rsidRDefault="00866D33" w:rsidP="00022534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3. Схема использования территории на период подготовки проекта планировки          М 1:2000</w:t>
            </w:r>
          </w:p>
          <w:p w:rsidR="00866D33" w:rsidRDefault="00866D33" w:rsidP="00022534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4. Схема границ зон с особыми условиями использования территории  М 1:2000</w:t>
            </w:r>
          </w:p>
          <w:p w:rsidR="00866D33" w:rsidRDefault="00866D33" w:rsidP="00022534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5. Схема организации улично-дорожной сети и транспортного обслуживания                                                    М 1:2000</w:t>
            </w:r>
          </w:p>
          <w:p w:rsidR="00866D33" w:rsidRDefault="00866D33" w:rsidP="00022534">
            <w:pPr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</w:t>
            </w:r>
          </w:p>
          <w:p w:rsidR="00866D33" w:rsidRDefault="00866D33" w:rsidP="00022534">
            <w:pPr>
              <w:ind w:firstLine="426"/>
              <w:rPr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6.  Разбивочный чертёж красных линий                                                </w:t>
            </w:r>
          </w:p>
          <w:p w:rsidR="00866D33" w:rsidRDefault="00866D33" w:rsidP="00022534">
            <w:pPr>
              <w:spacing w:after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М 1:2000</w:t>
            </w:r>
          </w:p>
        </w:tc>
      </w:tr>
    </w:tbl>
    <w:p w:rsidR="00B81869" w:rsidRDefault="00B81869" w:rsidP="00B9362A">
      <w:pPr>
        <w:ind w:firstLine="426"/>
        <w:rPr>
          <w:lang w:eastAsia="ar-SA"/>
        </w:rPr>
      </w:pPr>
    </w:p>
    <w:p w:rsidR="00E254DF" w:rsidRDefault="00E254DF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866D33">
      <w:pPr>
        <w:spacing w:line="32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866D33" w:rsidRPr="00A10154" w:rsidRDefault="00866D33" w:rsidP="00866D33">
      <w:pPr>
        <w:spacing w:before="120" w:line="320" w:lineRule="exact"/>
        <w:ind w:left="57" w:right="57" w:firstLine="567"/>
        <w:jc w:val="right"/>
        <w:rPr>
          <w:rFonts w:ascii="Calibri" w:hAnsi="Calibri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</w:t>
      </w:r>
      <w:r w:rsidRPr="00A10154">
        <w:rPr>
          <w:szCs w:val="24"/>
        </w:rPr>
        <w:t>Стр.</w:t>
      </w: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1. Общая пояснительная записка</w:t>
      </w:r>
      <w:r w:rsidR="00585B1C">
        <w:rPr>
          <w:sz w:val="24"/>
        </w:rPr>
        <w:tab/>
        <w:t>25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1.1. Основание для разработки проекта</w:t>
      </w:r>
      <w:r w:rsidR="00585B1C">
        <w:rPr>
          <w:sz w:val="24"/>
        </w:rPr>
        <w:tab/>
        <w:t>25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1.2. Исходные данные для проектирования</w:t>
      </w:r>
      <w:r w:rsidR="00585B1C">
        <w:rPr>
          <w:sz w:val="24"/>
        </w:rPr>
        <w:tab/>
        <w:t>26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 xml:space="preserve">1.3 Нормативные и ссылочные документы  </w:t>
      </w:r>
      <w:r w:rsidR="00585B1C">
        <w:rPr>
          <w:sz w:val="24"/>
        </w:rPr>
        <w:tab/>
        <w:t>27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1.4 Состав участников проекта</w:t>
      </w:r>
      <w:r w:rsidR="00585B1C">
        <w:rPr>
          <w:sz w:val="24"/>
        </w:rPr>
        <w:tab/>
        <w:t>28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 Природные условия</w:t>
      </w:r>
      <w:r w:rsidR="00585B1C">
        <w:rPr>
          <w:sz w:val="24"/>
        </w:rPr>
        <w:tab/>
        <w:t>29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2.1. Ландшафтные особенности</w:t>
      </w:r>
      <w:r w:rsidR="00585B1C">
        <w:rPr>
          <w:sz w:val="24"/>
        </w:rPr>
        <w:tab/>
        <w:t>29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 xml:space="preserve">2.2. </w:t>
      </w:r>
      <w:proofErr w:type="spellStart"/>
      <w:r w:rsidRPr="00175E6F">
        <w:rPr>
          <w:sz w:val="24"/>
        </w:rPr>
        <w:t>Геолого</w:t>
      </w:r>
      <w:proofErr w:type="spellEnd"/>
      <w:r w:rsidRPr="00175E6F">
        <w:rPr>
          <w:sz w:val="24"/>
        </w:rPr>
        <w:t xml:space="preserve"> - геоморфологическое строение</w:t>
      </w:r>
      <w:r w:rsidR="00585B1C">
        <w:rPr>
          <w:sz w:val="24"/>
        </w:rPr>
        <w:tab/>
        <w:t>30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2.3. Инженерно-геологические условия</w:t>
      </w:r>
      <w:r w:rsidR="00585B1C">
        <w:rPr>
          <w:sz w:val="24"/>
        </w:rPr>
        <w:tab/>
        <w:t>31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2.4. Гидрологические особенности территории</w:t>
      </w:r>
      <w:r w:rsidR="00585B1C">
        <w:rPr>
          <w:sz w:val="24"/>
        </w:rPr>
        <w:tab/>
        <w:t>32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2.5. Эколого-геохимический состав грунтовых вод</w:t>
      </w:r>
      <w:r w:rsidR="00585B1C">
        <w:rPr>
          <w:sz w:val="24"/>
        </w:rPr>
        <w:tab/>
        <w:t>33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2.6. Краткая климатическая характеристика</w:t>
      </w:r>
      <w:r w:rsidR="00585B1C">
        <w:rPr>
          <w:sz w:val="24"/>
        </w:rPr>
        <w:tab/>
        <w:t>34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2.7. Растительность</w:t>
      </w:r>
      <w:r w:rsidR="00585B1C">
        <w:rPr>
          <w:sz w:val="24"/>
        </w:rPr>
        <w:tab/>
        <w:t>36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2.8. Особо охраняемые природные территории</w:t>
      </w:r>
      <w:r w:rsidR="00585B1C">
        <w:rPr>
          <w:sz w:val="24"/>
        </w:rPr>
        <w:tab/>
        <w:t>37</w:t>
      </w:r>
    </w:p>
    <w:p w:rsidR="00175E6F" w:rsidRPr="00175E6F" w:rsidRDefault="00175E6F" w:rsidP="00585B1C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2.9. Функциональное территориальное зонирование</w:t>
      </w:r>
      <w:r w:rsidR="00585B1C">
        <w:rPr>
          <w:sz w:val="24"/>
        </w:rPr>
        <w:tab/>
        <w:t>38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3. Архитектурно-планировочная  организация</w:t>
      </w:r>
      <w:r w:rsidR="00C442AE">
        <w:rPr>
          <w:sz w:val="24"/>
        </w:rPr>
        <w:tab/>
        <w:t>48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3.1. Транспортное обслуживание территории</w:t>
      </w:r>
      <w:r w:rsidR="00C442AE">
        <w:rPr>
          <w:sz w:val="24"/>
        </w:rPr>
        <w:tab/>
        <w:t>48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4. Проектное предложение по транспортному обслуживанию территории</w:t>
      </w:r>
      <w:r w:rsidR="00C442AE">
        <w:rPr>
          <w:sz w:val="24"/>
        </w:rPr>
        <w:tab/>
        <w:t>50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3.2 Разбивочный чертеж красных линий</w:t>
      </w:r>
      <w:r w:rsidR="00C442AE">
        <w:rPr>
          <w:sz w:val="24"/>
        </w:rPr>
        <w:tab/>
        <w:t>50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4. Инженерное обеспечение территории</w:t>
      </w:r>
      <w:r w:rsidR="00C442AE">
        <w:rPr>
          <w:sz w:val="24"/>
        </w:rPr>
        <w:tab/>
        <w:t>59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4.1. Водоснабжение</w:t>
      </w:r>
      <w:r w:rsidR="00C442AE">
        <w:rPr>
          <w:sz w:val="24"/>
        </w:rPr>
        <w:tab/>
        <w:t>59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4.2. Водоотведение</w:t>
      </w:r>
      <w:r w:rsidR="00C442AE">
        <w:rPr>
          <w:sz w:val="24"/>
        </w:rPr>
        <w:tab/>
        <w:t>59</w:t>
      </w:r>
    </w:p>
    <w:p w:rsidR="00175E6F" w:rsidRPr="00175E6F" w:rsidRDefault="00175E6F" w:rsidP="00C442AE">
      <w:pPr>
        <w:tabs>
          <w:tab w:val="right" w:pos="9072"/>
        </w:tabs>
        <w:ind w:firstLine="426"/>
        <w:rPr>
          <w:sz w:val="24"/>
        </w:rPr>
      </w:pPr>
      <w:r w:rsidRPr="00175E6F">
        <w:rPr>
          <w:sz w:val="24"/>
        </w:rPr>
        <w:t>4.3. Газоснабжение</w:t>
      </w:r>
      <w:r w:rsidR="00C442AE">
        <w:rPr>
          <w:sz w:val="24"/>
        </w:rPr>
        <w:tab/>
        <w:t>59</w:t>
      </w:r>
    </w:p>
    <w:p w:rsidR="00866D33" w:rsidRDefault="00175E6F" w:rsidP="00C442AE">
      <w:pPr>
        <w:tabs>
          <w:tab w:val="right" w:pos="9072"/>
        </w:tabs>
        <w:ind w:firstLine="426"/>
      </w:pPr>
      <w:r w:rsidRPr="00175E6F">
        <w:rPr>
          <w:sz w:val="24"/>
        </w:rPr>
        <w:t>4.4 Наружное электроосвещение</w:t>
      </w:r>
      <w:r w:rsidR="00C442AE">
        <w:rPr>
          <w:sz w:val="24"/>
        </w:rPr>
        <w:tab/>
      </w:r>
      <w:r w:rsidR="00167449">
        <w:rPr>
          <w:sz w:val="24"/>
        </w:rPr>
        <w:t>60</w:t>
      </w: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866D33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175E6F" w:rsidRDefault="00175E6F" w:rsidP="00B9362A">
      <w:pPr>
        <w:ind w:firstLine="426"/>
      </w:pPr>
    </w:p>
    <w:p w:rsidR="00175E6F" w:rsidRDefault="00175E6F" w:rsidP="00B9362A">
      <w:pPr>
        <w:ind w:firstLine="426"/>
      </w:pPr>
    </w:p>
    <w:p w:rsidR="00175E6F" w:rsidRDefault="00175E6F" w:rsidP="00B9362A">
      <w:pPr>
        <w:ind w:firstLine="426"/>
      </w:pPr>
    </w:p>
    <w:p w:rsidR="00175E6F" w:rsidRDefault="00175E6F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866D33" w:rsidRDefault="00866D33" w:rsidP="00B9362A">
      <w:pPr>
        <w:ind w:firstLine="426"/>
      </w:pPr>
    </w:p>
    <w:p w:rsidR="00DA4E68" w:rsidRPr="00DD7096" w:rsidRDefault="00DA4E68" w:rsidP="00B9362A">
      <w:pPr>
        <w:pStyle w:val="a3"/>
        <w:numPr>
          <w:ilvl w:val="0"/>
          <w:numId w:val="1"/>
        </w:numPr>
        <w:spacing w:line="360" w:lineRule="auto"/>
        <w:ind w:left="0" w:firstLine="426"/>
        <w:jc w:val="center"/>
        <w:rPr>
          <w:b/>
          <w:sz w:val="32"/>
        </w:rPr>
      </w:pPr>
      <w:r w:rsidRPr="00DD7096">
        <w:rPr>
          <w:b/>
          <w:sz w:val="32"/>
        </w:rPr>
        <w:t>Общая пояснительная записка</w:t>
      </w:r>
    </w:p>
    <w:p w:rsidR="00415C8C" w:rsidRPr="00C625BC" w:rsidRDefault="00415C8C" w:rsidP="00B9362A">
      <w:pPr>
        <w:spacing w:line="360" w:lineRule="auto"/>
        <w:ind w:firstLine="426"/>
        <w:jc w:val="center"/>
        <w:rPr>
          <w:b/>
          <w:sz w:val="28"/>
        </w:rPr>
      </w:pPr>
      <w:r w:rsidRPr="00C625BC">
        <w:rPr>
          <w:b/>
          <w:sz w:val="28"/>
        </w:rPr>
        <w:t>1.1. Основание для разработки проекта</w:t>
      </w:r>
    </w:p>
    <w:p w:rsidR="00415C8C" w:rsidRPr="00415C8C" w:rsidRDefault="00415C8C" w:rsidP="00B9362A">
      <w:pPr>
        <w:ind w:firstLine="426"/>
        <w:rPr>
          <w:sz w:val="28"/>
        </w:rPr>
      </w:pPr>
    </w:p>
    <w:p w:rsidR="00415C8C" w:rsidRPr="00DD7096" w:rsidRDefault="00415C8C" w:rsidP="00B9362A">
      <w:pPr>
        <w:pStyle w:val="20"/>
        <w:shd w:val="clear" w:color="auto" w:fill="auto"/>
        <w:spacing w:line="360" w:lineRule="auto"/>
        <w:ind w:firstLine="426"/>
        <w:jc w:val="both"/>
        <w:rPr>
          <w:color w:val="333333"/>
          <w:sz w:val="28"/>
          <w:szCs w:val="28"/>
          <w:shd w:val="clear" w:color="auto" w:fill="E6E6E6"/>
        </w:rPr>
      </w:pPr>
      <w:bookmarkStart w:id="0" w:name="bookmark7"/>
      <w:bookmarkStart w:id="1" w:name="bookmark8"/>
      <w:r w:rsidRPr="00DD7096">
        <w:rPr>
          <w:sz w:val="28"/>
          <w:szCs w:val="28"/>
        </w:rPr>
        <w:t xml:space="preserve">Проект планировки территории микрорайона «Северный», площадью 70,0 Га, расположенного по адресу </w:t>
      </w:r>
      <w:bookmarkEnd w:id="0"/>
      <w:bookmarkEnd w:id="1"/>
      <w:r w:rsidRPr="00DD7096">
        <w:rPr>
          <w:sz w:val="28"/>
          <w:szCs w:val="28"/>
        </w:rPr>
        <w:t>Воронежская область, Семилукский муниципальный район, г. Семилуки, микрорайон «Северный» разработан ООО "ГЕОПУНКТ" в соответствии с техническим заданием на проектирование, согласованным и утвержденным в установленном порядке.</w:t>
      </w:r>
    </w:p>
    <w:p w:rsidR="00DA4E68" w:rsidRDefault="00415C8C" w:rsidP="00B9362A">
      <w:pPr>
        <w:spacing w:line="360" w:lineRule="auto"/>
        <w:ind w:firstLine="426"/>
        <w:jc w:val="both"/>
        <w:rPr>
          <w:sz w:val="28"/>
          <w:szCs w:val="28"/>
        </w:rPr>
      </w:pPr>
      <w:r w:rsidRPr="00DD7096">
        <w:rPr>
          <w:sz w:val="28"/>
          <w:szCs w:val="28"/>
        </w:rPr>
        <w:t>Заказчик - Администрация городского поселения - город Семилуки Семилукского муниципального района Воронежской области.</w:t>
      </w:r>
    </w:p>
    <w:p w:rsidR="00DD7096" w:rsidRPr="007B01A2" w:rsidRDefault="00DD7096" w:rsidP="00B9362A">
      <w:pPr>
        <w:spacing w:line="360" w:lineRule="auto"/>
        <w:ind w:firstLine="426"/>
        <w:jc w:val="both"/>
        <w:rPr>
          <w:i/>
          <w:sz w:val="28"/>
          <w:szCs w:val="28"/>
        </w:rPr>
      </w:pPr>
      <w:bookmarkStart w:id="2" w:name="_GoBack"/>
      <w:bookmarkEnd w:id="2"/>
      <w:r w:rsidRPr="007B01A2">
        <w:rPr>
          <w:i/>
          <w:sz w:val="28"/>
          <w:szCs w:val="28"/>
        </w:rPr>
        <w:t>Основанием для разработки документации по планировке территории является:</w:t>
      </w:r>
    </w:p>
    <w:p w:rsidR="00DA0F45" w:rsidRPr="00DA0F45" w:rsidRDefault="00DD7096" w:rsidP="00DA0F45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0F45" w:rsidRPr="00DA0F45">
        <w:rPr>
          <w:sz w:val="28"/>
          <w:szCs w:val="28"/>
        </w:rPr>
        <w:t>Генеральный план городского поселения - город Семилуки Семилукского муниципального района, утвержденный Советом народных депутатов городского поселения - город Семилуки от 13.05.2010г №8 (в редакции от 02.06.2017г.)</w:t>
      </w:r>
    </w:p>
    <w:p w:rsidR="00DA0F45" w:rsidRPr="00DA0F45" w:rsidRDefault="00DA0F45" w:rsidP="00DA0F45">
      <w:pPr>
        <w:numPr>
          <w:ilvl w:val="0"/>
          <w:numId w:val="3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A0F45">
        <w:rPr>
          <w:sz w:val="28"/>
          <w:szCs w:val="28"/>
        </w:rPr>
        <w:t>Правила землепользования и застройки городского поселения - город Семилуки, утвержденными решением Совета народных депутатов городского поселения - город Семилуки от 23.04.2010 г. (с изменениями от 15.11.2017г. №137).</w:t>
      </w:r>
    </w:p>
    <w:p w:rsidR="007B01A2" w:rsidRPr="007B01A2" w:rsidRDefault="007B01A2" w:rsidP="00DA0F45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r w:rsidRPr="007B01A2">
        <w:rPr>
          <w:i/>
          <w:sz w:val="28"/>
          <w:szCs w:val="28"/>
        </w:rPr>
        <w:t>Цель работы: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 xml:space="preserve">Подготовить </w:t>
      </w:r>
      <w:r w:rsidRPr="00DD7096">
        <w:rPr>
          <w:sz w:val="28"/>
          <w:szCs w:val="28"/>
        </w:rPr>
        <w:t>Проект планировки территории микрорайона «Северный»</w:t>
      </w:r>
      <w:r>
        <w:rPr>
          <w:sz w:val="28"/>
          <w:szCs w:val="28"/>
        </w:rPr>
        <w:t xml:space="preserve"> </w:t>
      </w:r>
      <w:r w:rsidRPr="007B01A2">
        <w:rPr>
          <w:sz w:val="28"/>
          <w:szCs w:val="28"/>
        </w:rPr>
        <w:t xml:space="preserve"> в соответствии с генеральным планом городского поселения - город Семилуки Семилукского муниципального района, утвержденным решением Совета народных депутатов городского поселения  - город Семилуки от 13.05.2010г. №8 с правилами землепользования и застройки городского поселения - город Семилуки, утвержденными решением Совета народных депутатов городского поселения - город Семилуки от </w:t>
      </w:r>
      <w:r w:rsidRPr="007B01A2">
        <w:rPr>
          <w:sz w:val="28"/>
          <w:szCs w:val="28"/>
        </w:rPr>
        <w:lastRenderedPageBreak/>
        <w:t>23.04.2010г. №14, нормативами регионального и местного градостроительного проектирования, техническими регламентами;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>Выделить элементы планировочной структуры территории проектирования (внутриквартальную планировочную структуру, являющейся территорией общего пользования);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>Установить параметры планируемого развития элементов планировочной структуры;</w:t>
      </w:r>
    </w:p>
    <w:p w:rsid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>Установить границы зон планируемого размещения объектов социально-культурного и коммунально-бытового назначения, иных объектов капитального строительства с выделением территории объектов федерального, регионального и местного значения.</w:t>
      </w:r>
    </w:p>
    <w:p w:rsidR="00BC2C95" w:rsidRPr="00BC2C95" w:rsidRDefault="00BC2C95" w:rsidP="00B9362A">
      <w:pPr>
        <w:spacing w:line="360" w:lineRule="auto"/>
        <w:ind w:firstLine="426"/>
        <w:jc w:val="both"/>
        <w:rPr>
          <w:sz w:val="28"/>
          <w:szCs w:val="28"/>
        </w:rPr>
      </w:pPr>
      <w:r w:rsidRPr="00BC2C95">
        <w:rPr>
          <w:sz w:val="28"/>
          <w:szCs w:val="28"/>
        </w:rPr>
        <w:t xml:space="preserve">На основе комплексного градостроительного и визуально-ландшафтного анализа территории разработка проектных предложений по архитектурно-планировочной организации, функциональному зонированию территории </w:t>
      </w:r>
      <w:r>
        <w:rPr>
          <w:sz w:val="28"/>
          <w:szCs w:val="28"/>
        </w:rPr>
        <w:t>микрорайона, о</w:t>
      </w:r>
      <w:r w:rsidRPr="00BC2C95">
        <w:rPr>
          <w:sz w:val="28"/>
          <w:szCs w:val="28"/>
        </w:rPr>
        <w:t>сновными задачами при разработке проекта планировки поселка являются:</w:t>
      </w:r>
    </w:p>
    <w:p w:rsidR="00BC2C95" w:rsidRPr="00BC2C95" w:rsidRDefault="00BC2C95" w:rsidP="00B9362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C2C95">
        <w:rPr>
          <w:sz w:val="28"/>
          <w:szCs w:val="28"/>
        </w:rPr>
        <w:t>Разработка предложений по развитию систем транспортного обслуживания территории;</w:t>
      </w:r>
    </w:p>
    <w:p w:rsidR="00BC2C95" w:rsidRDefault="00BC2C95" w:rsidP="00B9362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проектирование красных линий и линий застройки территории.</w:t>
      </w:r>
    </w:p>
    <w:p w:rsid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C625BC" w:rsidRPr="00C625BC" w:rsidRDefault="00C625BC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 w:rsidRPr="00C625BC">
        <w:rPr>
          <w:b/>
          <w:sz w:val="28"/>
          <w:szCs w:val="28"/>
        </w:rPr>
        <w:t>1.2. Исходные данные для проектирования</w:t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>Исходными данными</w:t>
      </w:r>
      <w:r>
        <w:rPr>
          <w:sz w:val="28"/>
          <w:szCs w:val="28"/>
        </w:rPr>
        <w:t xml:space="preserve"> для проектирования</w:t>
      </w:r>
      <w:r w:rsidRPr="00C625BC">
        <w:rPr>
          <w:sz w:val="28"/>
          <w:szCs w:val="28"/>
        </w:rPr>
        <w:t xml:space="preserve"> являются:</w:t>
      </w:r>
    </w:p>
    <w:p w:rsidR="00C625BC" w:rsidRPr="00C625BC" w:rsidRDefault="00C625BC" w:rsidP="00B9362A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>Генеральный план городского поселения - город Семилуки Семилукского муниципального района, утвержденный решением Совета народных депутатов городского поселения - город Семилуки от 13.05.2010г. №8;</w:t>
      </w:r>
    </w:p>
    <w:p w:rsidR="00C625BC" w:rsidRPr="00C625BC" w:rsidRDefault="00C625BC" w:rsidP="00B9362A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lastRenderedPageBreak/>
        <w:t>Правила землепользования и застройки городского поселения - город Семилуки, утвержденными решением Совета народных депутатов городского поселения - город Семилуки от 23.04.2010г. №14.</w:t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DA0F45" w:rsidRDefault="00C625BC" w:rsidP="00DA0F45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b/>
          <w:sz w:val="28"/>
          <w:szCs w:val="28"/>
        </w:rPr>
        <w:tab/>
      </w:r>
      <w:r w:rsidR="00DA0F45" w:rsidRPr="00C625BC">
        <w:rPr>
          <w:b/>
          <w:sz w:val="28"/>
          <w:szCs w:val="28"/>
        </w:rPr>
        <w:tab/>
        <w:t>Проектная организация:</w:t>
      </w:r>
      <w:r w:rsidR="00DA0F45" w:rsidRPr="00C625BC">
        <w:rPr>
          <w:sz w:val="28"/>
          <w:szCs w:val="28"/>
        </w:rPr>
        <w:t xml:space="preserve">  ООО «</w:t>
      </w:r>
      <w:r w:rsidR="00DA0F45">
        <w:rPr>
          <w:sz w:val="28"/>
          <w:szCs w:val="28"/>
        </w:rPr>
        <w:t>ГЕОПУНКТ</w:t>
      </w:r>
      <w:r w:rsidR="00DA0F45" w:rsidRPr="00C625BC">
        <w:rPr>
          <w:sz w:val="28"/>
          <w:szCs w:val="28"/>
        </w:rPr>
        <w:t>»,</w:t>
      </w:r>
      <w:r w:rsidR="00DA0F45" w:rsidRPr="00C625BC">
        <w:rPr>
          <w:sz w:val="28"/>
          <w:szCs w:val="28"/>
        </w:rPr>
        <w:tab/>
      </w:r>
    </w:p>
    <w:p w:rsidR="00DA0F45" w:rsidRPr="00C625BC" w:rsidRDefault="00DA0F45" w:rsidP="00DA0F45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ab/>
      </w:r>
      <w:r w:rsidRPr="00DB599F">
        <w:rPr>
          <w:sz w:val="28"/>
          <w:szCs w:val="28"/>
        </w:rPr>
        <w:t xml:space="preserve">регистрационный номер  № </w:t>
      </w:r>
      <w:r>
        <w:rPr>
          <w:sz w:val="28"/>
          <w:szCs w:val="28"/>
        </w:rPr>
        <w:t xml:space="preserve">СРО-И-033-16032012 от 11.1.2018 г.  </w:t>
      </w:r>
    </w:p>
    <w:p w:rsidR="00DA0F45" w:rsidRPr="00C625BC" w:rsidRDefault="00DA0F45" w:rsidP="00DA0F45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ab/>
        <w:t xml:space="preserve">Адрес: г. </w:t>
      </w:r>
      <w:r>
        <w:rPr>
          <w:sz w:val="28"/>
          <w:szCs w:val="28"/>
        </w:rPr>
        <w:t xml:space="preserve">Саратов, ул. </w:t>
      </w:r>
      <w:proofErr w:type="gramStart"/>
      <w:r>
        <w:rPr>
          <w:sz w:val="28"/>
          <w:szCs w:val="28"/>
        </w:rPr>
        <w:t>Октябрьская</w:t>
      </w:r>
      <w:proofErr w:type="gramEnd"/>
      <w:r>
        <w:rPr>
          <w:sz w:val="28"/>
          <w:szCs w:val="28"/>
        </w:rPr>
        <w:t xml:space="preserve"> 45/1, оф. 1</w:t>
      </w:r>
    </w:p>
    <w:p w:rsidR="00DA0F45" w:rsidRDefault="00DA0F45" w:rsidP="00DA0F45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DA0F45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DA0F45" w:rsidRDefault="00DA0F45" w:rsidP="00DA0F45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32476" w:rsidRPr="00C32476">
        <w:rPr>
          <w:b/>
          <w:sz w:val="28"/>
          <w:szCs w:val="28"/>
        </w:rPr>
        <w:t>.3</w:t>
      </w:r>
      <w:r>
        <w:rPr>
          <w:b/>
          <w:sz w:val="28"/>
          <w:szCs w:val="28"/>
        </w:rPr>
        <w:t xml:space="preserve"> Нормативные и ссылочные документы  </w:t>
      </w:r>
    </w:p>
    <w:p w:rsidR="00C32476" w:rsidRPr="00C32476" w:rsidRDefault="00C32476" w:rsidP="00DA0F45">
      <w:pPr>
        <w:jc w:val="center"/>
        <w:rPr>
          <w:del w:id="3" w:author="User01" w:date="2013-07-22T14:15:00Z"/>
          <w:b/>
          <w:sz w:val="28"/>
          <w:szCs w:val="28"/>
        </w:rPr>
      </w:pPr>
      <w:del w:id="4" w:author="User01" w:date="2013-07-22T14:15:00Z">
        <w:r w:rsidRPr="00C32476" w:rsidDel="005668F6">
          <w:rPr>
            <w:b/>
            <w:sz w:val="28"/>
            <w:szCs w:val="28"/>
          </w:rPr>
          <w:delText>. Нормативные и ссылочные документы</w:delText>
        </w:r>
      </w:del>
    </w:p>
    <w:p w:rsidR="00C32476" w:rsidRDefault="00C32476" w:rsidP="00DA0F45">
      <w:pPr>
        <w:pStyle w:val="a3"/>
        <w:spacing w:line="360" w:lineRule="auto"/>
        <w:ind w:left="0" w:firstLine="426"/>
        <w:jc w:val="center"/>
        <w:rPr>
          <w:sz w:val="28"/>
          <w:szCs w:val="28"/>
        </w:rPr>
      </w:pP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1.</w:t>
      </w:r>
      <w:r w:rsidRPr="00C32476">
        <w:rPr>
          <w:i/>
          <w:sz w:val="28"/>
          <w:szCs w:val="28"/>
        </w:rPr>
        <w:tab/>
        <w:t>СП и СНиПы: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118.13330.2012 Общественные здания и сооружения.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55.13330.2016 Дома жилые одноквартирные.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131.13330.2012 Строительная климатология.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60.13330.2016 Отопление, вентиляция и кондиционирование.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31.13330.2012 Водоснабжение. Наружные сети и сооружения.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30.13330.2016 Внутренний водопровод и канализация зданий.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32.13330.2012 Канализация. Наружные сети и сооружения.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 xml:space="preserve">СП 42.13330.2016 Градостроительство. Планировка и застройка </w:t>
      </w:r>
      <w:proofErr w:type="gramStart"/>
      <w:r w:rsidRPr="00C32476">
        <w:rPr>
          <w:sz w:val="28"/>
          <w:szCs w:val="28"/>
        </w:rPr>
        <w:t>городских</w:t>
      </w:r>
      <w:proofErr w:type="gramEnd"/>
      <w:r w:rsidRPr="00C32476">
        <w:rPr>
          <w:sz w:val="28"/>
          <w:szCs w:val="28"/>
        </w:rPr>
        <w:t xml:space="preserve"> и сельских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поселений.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СП 30-102-99 Планировка и застройка территорий малоэтажного жилищного строительства.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>СНиП 21-01-97* Пожарная безопасность зданий и сооружений.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2.</w:t>
      </w:r>
      <w:r w:rsidRPr="00C32476">
        <w:rPr>
          <w:i/>
          <w:sz w:val="28"/>
          <w:szCs w:val="28"/>
        </w:rPr>
        <w:tab/>
        <w:t>НПБ 106-95. Индивидуальные жилые дома. Противопожарные требования.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3.</w:t>
      </w:r>
      <w:r w:rsidRPr="00C32476">
        <w:rPr>
          <w:i/>
          <w:sz w:val="28"/>
          <w:szCs w:val="28"/>
        </w:rPr>
        <w:tab/>
        <w:t>ППБ 01-93** Правила пожарной безопасности в Российской Федерации.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4.</w:t>
      </w:r>
      <w:r w:rsidRPr="00C32476">
        <w:rPr>
          <w:i/>
          <w:sz w:val="28"/>
          <w:szCs w:val="28"/>
        </w:rPr>
        <w:tab/>
        <w:t>СанПиНы: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>2.1.6.1032-01. Гигиенические требования к обеспечению качества атмосферного воздуха населенных мест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>2.1.4.1175-02. Требования к качеству воды нецентрализованного водоснабжения, санитарная охрана источников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>2.1.4.1074-01. Питьевая вода. Гигиенические требования к качеству воды централизованных систем питьевого водоснабжения. Контроль качества 2.2.1/2.1.1.1200-03 Санитарно-защитные зоны и санитарная классификация предприятий, сооружений и иных объектов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5.</w:t>
      </w:r>
      <w:r w:rsidRPr="00C32476">
        <w:rPr>
          <w:i/>
          <w:sz w:val="28"/>
          <w:szCs w:val="28"/>
        </w:rPr>
        <w:tab/>
        <w:t>ГОСТ 17.4.3.03-85 Охрана природы. Почвы. Требования к охране плодородного слоя почвы при производстве земляных работ.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i/>
          <w:sz w:val="28"/>
          <w:szCs w:val="28"/>
        </w:rPr>
      </w:pPr>
      <w:r w:rsidRPr="00C32476">
        <w:rPr>
          <w:i/>
          <w:sz w:val="28"/>
          <w:szCs w:val="28"/>
        </w:rPr>
        <w:t>6.</w:t>
      </w:r>
      <w:r w:rsidRPr="00C32476">
        <w:rPr>
          <w:i/>
          <w:sz w:val="28"/>
          <w:szCs w:val="28"/>
        </w:rPr>
        <w:tab/>
        <w:t>ФЗ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 xml:space="preserve">№ 7 от 10 января 2002 г. Об охране окружающей природной среды 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 xml:space="preserve">№ 174 от 23 ноября 1995 г. Об экологической экспертизе </w:t>
      </w:r>
    </w:p>
    <w:p w:rsidR="00C32476" w:rsidRPr="00C32476" w:rsidRDefault="00C32476" w:rsidP="00C3247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 xml:space="preserve">№ 89 от 24.06.98 г. Об отходах производства и потребления </w:t>
      </w:r>
    </w:p>
    <w:p w:rsidR="00C32476" w:rsidRDefault="00C32476" w:rsidP="00C32476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32476">
        <w:rPr>
          <w:sz w:val="28"/>
          <w:szCs w:val="28"/>
        </w:rPr>
        <w:tab/>
        <w:t>№ 96 от 4 мая 1999 г. Об охране атмосферного воздуха</w:t>
      </w:r>
      <w:r>
        <w:rPr>
          <w:sz w:val="28"/>
          <w:szCs w:val="28"/>
        </w:rPr>
        <w:t>.</w:t>
      </w:r>
    </w:p>
    <w:p w:rsidR="00C32476" w:rsidRDefault="00C32476" w:rsidP="00C32476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75CDD" w:rsidRPr="00175E6F" w:rsidRDefault="00175E6F" w:rsidP="00175E6F">
      <w:pPr>
        <w:pStyle w:val="a3"/>
        <w:numPr>
          <w:ilvl w:val="1"/>
          <w:numId w:val="1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75CDD" w:rsidRPr="00175E6F">
        <w:rPr>
          <w:b/>
          <w:sz w:val="28"/>
          <w:szCs w:val="28"/>
        </w:rPr>
        <w:t>Состав участников проекта</w:t>
      </w:r>
    </w:p>
    <w:p w:rsidR="00A75CDD" w:rsidRDefault="00A75CDD" w:rsidP="00A75CDD">
      <w:pPr>
        <w:jc w:val="center"/>
        <w:rPr>
          <w:b/>
          <w:sz w:val="28"/>
          <w:szCs w:val="28"/>
        </w:rPr>
      </w:pPr>
    </w:p>
    <w:p w:rsidR="00A75CDD" w:rsidRPr="00A75CDD" w:rsidRDefault="00A75CDD" w:rsidP="00A75CDD">
      <w:pPr>
        <w:jc w:val="center"/>
        <w:rPr>
          <w:b/>
          <w:sz w:val="28"/>
          <w:szCs w:val="28"/>
        </w:rPr>
      </w:pPr>
    </w:p>
    <w:p w:rsidR="00A75CDD" w:rsidRPr="00C45670" w:rsidRDefault="00A75CDD" w:rsidP="00A75CDD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871" w:type="dxa"/>
        <w:tblLook w:val="04A0" w:firstRow="1" w:lastRow="0" w:firstColumn="1" w:lastColumn="0" w:noHBand="0" w:noVBand="1"/>
      </w:tblPr>
      <w:tblGrid>
        <w:gridCol w:w="5415"/>
        <w:gridCol w:w="3002"/>
      </w:tblGrid>
      <w:tr w:rsidR="00A75CDD" w:rsidRPr="00A75CDD" w:rsidTr="000E545E">
        <w:trPr>
          <w:jc w:val="center"/>
        </w:trPr>
        <w:tc>
          <w:tcPr>
            <w:tcW w:w="5616" w:type="dxa"/>
          </w:tcPr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  <w:r w:rsidRPr="00A75CDD">
              <w:rPr>
                <w:sz w:val="28"/>
                <w:szCs w:val="24"/>
                <w:lang w:bidi="ru-RU"/>
              </w:rPr>
              <w:t xml:space="preserve">Главный архитектор </w:t>
            </w: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  <w:r w:rsidRPr="00A75CDD">
              <w:rPr>
                <w:sz w:val="28"/>
                <w:szCs w:val="24"/>
                <w:lang w:bidi="ru-RU"/>
              </w:rPr>
              <w:t>ГИП</w:t>
            </w: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</w:tc>
        <w:tc>
          <w:tcPr>
            <w:tcW w:w="3083" w:type="dxa"/>
          </w:tcPr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  <w:r>
              <w:rPr>
                <w:sz w:val="28"/>
                <w:szCs w:val="24"/>
                <w:lang w:bidi="ru-RU"/>
              </w:rPr>
              <w:t>Тараканов Д.А.</w:t>
            </w: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  <w:r>
              <w:rPr>
                <w:sz w:val="28"/>
                <w:szCs w:val="24"/>
                <w:lang w:bidi="ru-RU"/>
              </w:rPr>
              <w:t>Тараканов Д.А.</w:t>
            </w: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  <w:p w:rsidR="00A75CDD" w:rsidRPr="00A75CDD" w:rsidRDefault="00A75CDD" w:rsidP="000E545E">
            <w:pPr>
              <w:rPr>
                <w:sz w:val="28"/>
                <w:szCs w:val="24"/>
                <w:lang w:bidi="ru-RU"/>
              </w:rPr>
            </w:pPr>
          </w:p>
        </w:tc>
      </w:tr>
    </w:tbl>
    <w:p w:rsidR="00C32476" w:rsidRDefault="00C32476" w:rsidP="00C32476">
      <w:pPr>
        <w:pStyle w:val="a3"/>
        <w:spacing w:line="360" w:lineRule="auto"/>
        <w:ind w:left="0" w:firstLine="426"/>
        <w:jc w:val="both"/>
        <w:rPr>
          <w:sz w:val="32"/>
          <w:szCs w:val="28"/>
        </w:rPr>
      </w:pPr>
    </w:p>
    <w:p w:rsidR="00A75CDD" w:rsidRDefault="00A75CDD" w:rsidP="00C32476">
      <w:pPr>
        <w:pStyle w:val="a3"/>
        <w:spacing w:line="360" w:lineRule="auto"/>
        <w:ind w:left="0" w:firstLine="426"/>
        <w:jc w:val="both"/>
        <w:rPr>
          <w:sz w:val="32"/>
          <w:szCs w:val="28"/>
        </w:rPr>
      </w:pPr>
    </w:p>
    <w:p w:rsidR="00A75CDD" w:rsidRDefault="00A75CDD" w:rsidP="00C32476">
      <w:pPr>
        <w:pStyle w:val="a3"/>
        <w:spacing w:line="360" w:lineRule="auto"/>
        <w:ind w:left="0" w:firstLine="426"/>
        <w:jc w:val="both"/>
        <w:rPr>
          <w:sz w:val="32"/>
          <w:szCs w:val="28"/>
        </w:rPr>
      </w:pPr>
    </w:p>
    <w:p w:rsidR="00A75CDD" w:rsidRDefault="00A75CDD" w:rsidP="00C32476">
      <w:pPr>
        <w:pStyle w:val="a3"/>
        <w:spacing w:line="360" w:lineRule="auto"/>
        <w:ind w:left="0" w:firstLine="426"/>
        <w:jc w:val="both"/>
        <w:rPr>
          <w:sz w:val="32"/>
          <w:szCs w:val="28"/>
        </w:rPr>
      </w:pPr>
    </w:p>
    <w:p w:rsidR="00A75CDD" w:rsidRDefault="00A75CDD" w:rsidP="00C32476">
      <w:pPr>
        <w:pStyle w:val="a3"/>
        <w:spacing w:line="360" w:lineRule="auto"/>
        <w:ind w:left="0" w:firstLine="426"/>
        <w:jc w:val="both"/>
        <w:rPr>
          <w:sz w:val="32"/>
          <w:szCs w:val="28"/>
        </w:rPr>
      </w:pPr>
    </w:p>
    <w:p w:rsidR="00DA0F45" w:rsidRDefault="00DA0F45" w:rsidP="0073370C">
      <w:pPr>
        <w:spacing w:line="360" w:lineRule="auto"/>
        <w:jc w:val="center"/>
        <w:rPr>
          <w:b/>
          <w:sz w:val="28"/>
          <w:szCs w:val="28"/>
        </w:rPr>
      </w:pPr>
    </w:p>
    <w:p w:rsidR="00A75CDD" w:rsidRPr="00DA0F45" w:rsidRDefault="00866D33" w:rsidP="0073370C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</w:t>
      </w:r>
      <w:r w:rsidR="00A75CDD" w:rsidRPr="00DA0F45">
        <w:rPr>
          <w:b/>
          <w:sz w:val="32"/>
          <w:szCs w:val="28"/>
        </w:rPr>
        <w:t>. Природные условия</w:t>
      </w:r>
    </w:p>
    <w:p w:rsidR="00A75CDD" w:rsidRPr="00A75CDD" w:rsidRDefault="00A75CDD" w:rsidP="0073370C">
      <w:pPr>
        <w:spacing w:line="360" w:lineRule="auto"/>
        <w:jc w:val="center"/>
        <w:rPr>
          <w:b/>
          <w:sz w:val="28"/>
          <w:szCs w:val="28"/>
        </w:rPr>
      </w:pPr>
    </w:p>
    <w:p w:rsidR="00A75CDD" w:rsidRPr="00A75CDD" w:rsidRDefault="00866D33" w:rsidP="0073370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.1. Ландшафтные особенности</w:t>
      </w:r>
    </w:p>
    <w:p w:rsidR="00A75CDD" w:rsidRPr="00A75CDD" w:rsidRDefault="00A75CDD" w:rsidP="00A75CDD">
      <w:pPr>
        <w:spacing w:line="360" w:lineRule="auto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Географически территория Семилукского района расположена в восточной части Среднерусской возвышенности, характеризующейся увалистым и </w:t>
      </w:r>
      <w:proofErr w:type="gramStart"/>
      <w:r w:rsidRPr="00A75CDD">
        <w:rPr>
          <w:sz w:val="28"/>
          <w:szCs w:val="28"/>
        </w:rPr>
        <w:t>полого-холмистым</w:t>
      </w:r>
      <w:proofErr w:type="gramEnd"/>
      <w:r w:rsidRPr="00A75CDD">
        <w:rPr>
          <w:sz w:val="28"/>
          <w:szCs w:val="28"/>
        </w:rPr>
        <w:t xml:space="preserve"> рельефом, образованным эрозионно-денудационными процессами.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Абсолютные отметки рельефа земной поверхности в пределах рассматриваемого района плавно растут от 160м на востоке – юго-востоке до 255 на северо-западе. Долины рек пересекающих территорию района врезаны в рельефе на глубину от 60-80 (</w:t>
      </w:r>
      <w:proofErr w:type="spellStart"/>
      <w:r w:rsidRPr="00A75CDD">
        <w:rPr>
          <w:sz w:val="28"/>
          <w:szCs w:val="28"/>
        </w:rPr>
        <w:t>р</w:t>
      </w:r>
      <w:proofErr w:type="gramStart"/>
      <w:r w:rsidRPr="00A75CDD">
        <w:rPr>
          <w:sz w:val="28"/>
          <w:szCs w:val="28"/>
        </w:rPr>
        <w:t>.Д</w:t>
      </w:r>
      <w:proofErr w:type="gramEnd"/>
      <w:r w:rsidRPr="00A75CDD">
        <w:rPr>
          <w:sz w:val="28"/>
          <w:szCs w:val="28"/>
        </w:rPr>
        <w:t>евица</w:t>
      </w:r>
      <w:proofErr w:type="spellEnd"/>
      <w:r w:rsidRPr="00A75CDD">
        <w:rPr>
          <w:sz w:val="28"/>
          <w:szCs w:val="28"/>
        </w:rPr>
        <w:t xml:space="preserve">, </w:t>
      </w:r>
      <w:proofErr w:type="spellStart"/>
      <w:r w:rsidRPr="00A75CDD">
        <w:rPr>
          <w:sz w:val="28"/>
          <w:szCs w:val="28"/>
        </w:rPr>
        <w:t>р.Ведуга</w:t>
      </w:r>
      <w:proofErr w:type="spellEnd"/>
      <w:r w:rsidRPr="00A75CDD">
        <w:rPr>
          <w:sz w:val="28"/>
          <w:szCs w:val="28"/>
        </w:rPr>
        <w:t>) до 140м (</w:t>
      </w:r>
      <w:proofErr w:type="spellStart"/>
      <w:r w:rsidRPr="00A75CDD">
        <w:rPr>
          <w:sz w:val="28"/>
          <w:szCs w:val="28"/>
        </w:rPr>
        <w:t>р.Дон</w:t>
      </w:r>
      <w:proofErr w:type="spellEnd"/>
      <w:r w:rsidRPr="00A75CDD">
        <w:rPr>
          <w:sz w:val="28"/>
          <w:szCs w:val="28"/>
        </w:rPr>
        <w:t xml:space="preserve">).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Рельеф района представляет собой серии </w:t>
      </w:r>
      <w:proofErr w:type="spellStart"/>
      <w:r w:rsidRPr="00A75CDD">
        <w:rPr>
          <w:sz w:val="28"/>
          <w:szCs w:val="28"/>
        </w:rPr>
        <w:t>пологохолмитых</w:t>
      </w:r>
      <w:proofErr w:type="spellEnd"/>
      <w:r w:rsidRPr="00A75CDD">
        <w:rPr>
          <w:sz w:val="28"/>
          <w:szCs w:val="28"/>
        </w:rPr>
        <w:t xml:space="preserve"> образований отделенных друг от друга длинными узкими овражными сетями. Перепад высот в бортах оврагов может достигать 60-80метров при уклоне поверхности более 20%. Ширина долин наиболее крупных рек (р. Девица, р. Ведуга) составляет от 0,5 до 1,5км.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Территория Семилукского района расположена на северном склоне Воронежской </w:t>
      </w:r>
      <w:proofErr w:type="spellStart"/>
      <w:r w:rsidRPr="00A75CDD">
        <w:rPr>
          <w:sz w:val="28"/>
          <w:szCs w:val="28"/>
        </w:rPr>
        <w:t>сениклизы</w:t>
      </w:r>
      <w:proofErr w:type="spellEnd"/>
      <w:r w:rsidRPr="00A75CDD">
        <w:rPr>
          <w:sz w:val="28"/>
          <w:szCs w:val="28"/>
        </w:rPr>
        <w:t xml:space="preserve">, в пределах которой, с различной степенью полноты разреза представлены отложения архея, среднего и верхнего девона, нижнего и верхнего мела, а также третичной и четвертичной системы. </w:t>
      </w:r>
      <w:proofErr w:type="gramStart"/>
      <w:r w:rsidRPr="00A75CDD">
        <w:rPr>
          <w:sz w:val="28"/>
          <w:szCs w:val="28"/>
        </w:rPr>
        <w:t xml:space="preserve">Наиболее древние горизонты, вскрытые современной эрозией, относятся к средней и верхней частям </w:t>
      </w:r>
      <w:proofErr w:type="spellStart"/>
      <w:r w:rsidRPr="00A75CDD">
        <w:rPr>
          <w:sz w:val="28"/>
          <w:szCs w:val="28"/>
        </w:rPr>
        <w:t>франского</w:t>
      </w:r>
      <w:proofErr w:type="spellEnd"/>
      <w:r w:rsidRPr="00A75CDD">
        <w:rPr>
          <w:sz w:val="28"/>
          <w:szCs w:val="28"/>
        </w:rPr>
        <w:t xml:space="preserve"> яруса верхнего девона.</w:t>
      </w:r>
      <w:proofErr w:type="gramEnd"/>
      <w:r w:rsidRPr="00A75CDD">
        <w:rPr>
          <w:sz w:val="28"/>
          <w:szCs w:val="28"/>
        </w:rPr>
        <w:t xml:space="preserve"> </w:t>
      </w:r>
      <w:proofErr w:type="gramStart"/>
      <w:r w:rsidRPr="00A75CDD">
        <w:rPr>
          <w:sz w:val="28"/>
          <w:szCs w:val="28"/>
        </w:rPr>
        <w:t>Более нижние</w:t>
      </w:r>
      <w:proofErr w:type="gramEnd"/>
      <w:r w:rsidRPr="00A75CDD">
        <w:rPr>
          <w:sz w:val="28"/>
          <w:szCs w:val="28"/>
        </w:rPr>
        <w:t xml:space="preserve"> горизонты известны лишь по материалам бурения и вскрыты на первые десятки метров. Мощность осадочного комплекса колеблется в пределах 130-150метров.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 структурном отношении территория представляет собой часть крупного </w:t>
      </w:r>
      <w:proofErr w:type="spellStart"/>
      <w:r w:rsidRPr="00A75CDD">
        <w:rPr>
          <w:sz w:val="28"/>
          <w:szCs w:val="28"/>
        </w:rPr>
        <w:t>сводового</w:t>
      </w:r>
      <w:proofErr w:type="spellEnd"/>
      <w:r w:rsidRPr="00A75CDD">
        <w:rPr>
          <w:sz w:val="28"/>
          <w:szCs w:val="28"/>
        </w:rPr>
        <w:t xml:space="preserve"> поднятия, именуемого Воронежской </w:t>
      </w:r>
      <w:proofErr w:type="spellStart"/>
      <w:r w:rsidRPr="00A75CDD">
        <w:rPr>
          <w:sz w:val="28"/>
          <w:szCs w:val="28"/>
        </w:rPr>
        <w:t>синеклизой</w:t>
      </w:r>
      <w:proofErr w:type="spellEnd"/>
      <w:r w:rsidRPr="00A75CDD">
        <w:rPr>
          <w:sz w:val="28"/>
          <w:szCs w:val="28"/>
        </w:rPr>
        <w:t xml:space="preserve">, и погружающегося в северном-северо-восточном направлении. Южное крыло </w:t>
      </w:r>
      <w:proofErr w:type="spellStart"/>
      <w:r w:rsidRPr="00A75CDD">
        <w:rPr>
          <w:sz w:val="28"/>
          <w:szCs w:val="28"/>
        </w:rPr>
        <w:t>синеклизы</w:t>
      </w:r>
      <w:proofErr w:type="spellEnd"/>
      <w:r w:rsidRPr="00A75CDD">
        <w:rPr>
          <w:sz w:val="28"/>
          <w:szCs w:val="28"/>
        </w:rPr>
        <w:t xml:space="preserve"> обращено к </w:t>
      </w:r>
      <w:proofErr w:type="gramStart"/>
      <w:r w:rsidRPr="00A75CDD">
        <w:rPr>
          <w:sz w:val="28"/>
          <w:szCs w:val="28"/>
        </w:rPr>
        <w:t>До-</w:t>
      </w:r>
      <w:proofErr w:type="spellStart"/>
      <w:r w:rsidRPr="00A75CDD">
        <w:rPr>
          <w:sz w:val="28"/>
          <w:szCs w:val="28"/>
        </w:rPr>
        <w:t>нецкому</w:t>
      </w:r>
      <w:proofErr w:type="spellEnd"/>
      <w:proofErr w:type="gramEnd"/>
      <w:r w:rsidRPr="00A75CDD">
        <w:rPr>
          <w:sz w:val="28"/>
          <w:szCs w:val="28"/>
        </w:rPr>
        <w:t xml:space="preserve"> прогибу. В строении </w:t>
      </w:r>
      <w:proofErr w:type="spellStart"/>
      <w:r w:rsidRPr="00A75CDD">
        <w:rPr>
          <w:sz w:val="28"/>
          <w:szCs w:val="28"/>
        </w:rPr>
        <w:t>синеклизы</w:t>
      </w:r>
      <w:proofErr w:type="spellEnd"/>
      <w:r w:rsidRPr="00A75CDD">
        <w:rPr>
          <w:sz w:val="28"/>
          <w:szCs w:val="28"/>
        </w:rPr>
        <w:t xml:space="preserve"> принимают участие два структурных этажа: нижний – докембрийского возраста и верхний – платформенный палеозой-мезозой-кайнозойского возраста.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Архейский фундамент имеет довольно сложное складчатое строение. Породы фундамента представлены, в основном, красными биотитовыми и серо-зелеными биотит-роговообманковыми гранитами от крупн</w:t>
      </w:r>
      <w:proofErr w:type="gramStart"/>
      <w:r w:rsidRPr="00A75CDD">
        <w:rPr>
          <w:sz w:val="28"/>
          <w:szCs w:val="28"/>
        </w:rPr>
        <w:t>о-</w:t>
      </w:r>
      <w:proofErr w:type="gramEnd"/>
      <w:r w:rsidRPr="00A75CDD">
        <w:rPr>
          <w:sz w:val="28"/>
          <w:szCs w:val="28"/>
        </w:rPr>
        <w:t xml:space="preserve"> до мелкозернистой структуры, гнейсовидными, местами сильно </w:t>
      </w:r>
      <w:proofErr w:type="spellStart"/>
      <w:r w:rsidRPr="00A75CDD">
        <w:rPr>
          <w:sz w:val="28"/>
          <w:szCs w:val="28"/>
        </w:rPr>
        <w:t>катаклазированными</w:t>
      </w:r>
      <w:proofErr w:type="spellEnd"/>
      <w:r w:rsidRPr="00A75CDD">
        <w:rPr>
          <w:sz w:val="28"/>
          <w:szCs w:val="28"/>
        </w:rPr>
        <w:t>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Самыми древними породами, залегающими на породах кристаллического фундамента, являются породы среднего девона, представленные песчано-глинистыми отложениями с прослоями известняков.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Комплекс </w:t>
      </w:r>
      <w:proofErr w:type="gramStart"/>
      <w:r w:rsidRPr="00A75CDD">
        <w:rPr>
          <w:sz w:val="28"/>
          <w:szCs w:val="28"/>
        </w:rPr>
        <w:t>мезозойских-кайнозойских</w:t>
      </w:r>
      <w:proofErr w:type="gramEnd"/>
      <w:r w:rsidRPr="00A75CDD">
        <w:rPr>
          <w:sz w:val="28"/>
          <w:szCs w:val="28"/>
        </w:rPr>
        <w:t xml:space="preserve"> отложений, верхнего структурного этажа включает отложения нижнего мела – </w:t>
      </w:r>
      <w:proofErr w:type="spellStart"/>
      <w:r w:rsidRPr="00A75CDD">
        <w:rPr>
          <w:sz w:val="28"/>
          <w:szCs w:val="28"/>
        </w:rPr>
        <w:t>валанжинского</w:t>
      </w:r>
      <w:proofErr w:type="spellEnd"/>
      <w:r w:rsidRPr="00A75CDD">
        <w:rPr>
          <w:sz w:val="28"/>
          <w:szCs w:val="28"/>
        </w:rPr>
        <w:t xml:space="preserve">, </w:t>
      </w:r>
      <w:proofErr w:type="spellStart"/>
      <w:r w:rsidRPr="00A75CDD">
        <w:rPr>
          <w:sz w:val="28"/>
          <w:szCs w:val="28"/>
        </w:rPr>
        <w:t>готеривского</w:t>
      </w:r>
      <w:proofErr w:type="spellEnd"/>
      <w:r w:rsidRPr="00A75CDD">
        <w:rPr>
          <w:sz w:val="28"/>
          <w:szCs w:val="28"/>
        </w:rPr>
        <w:t xml:space="preserve">, </w:t>
      </w:r>
      <w:proofErr w:type="spellStart"/>
      <w:r w:rsidRPr="00A75CDD">
        <w:rPr>
          <w:sz w:val="28"/>
          <w:szCs w:val="28"/>
        </w:rPr>
        <w:t>баремского</w:t>
      </w:r>
      <w:proofErr w:type="spellEnd"/>
      <w:r w:rsidRPr="00A75CDD">
        <w:rPr>
          <w:sz w:val="28"/>
          <w:szCs w:val="28"/>
        </w:rPr>
        <w:t xml:space="preserve">, </w:t>
      </w:r>
      <w:proofErr w:type="spellStart"/>
      <w:r w:rsidRPr="00A75CDD">
        <w:rPr>
          <w:sz w:val="28"/>
          <w:szCs w:val="28"/>
        </w:rPr>
        <w:t>аптского</w:t>
      </w:r>
      <w:proofErr w:type="spellEnd"/>
      <w:r w:rsidRPr="00A75CDD">
        <w:rPr>
          <w:sz w:val="28"/>
          <w:szCs w:val="28"/>
        </w:rPr>
        <w:t xml:space="preserve"> и </w:t>
      </w:r>
      <w:proofErr w:type="spellStart"/>
      <w:r w:rsidRPr="00A75CDD">
        <w:rPr>
          <w:sz w:val="28"/>
          <w:szCs w:val="28"/>
        </w:rPr>
        <w:t>альбского</w:t>
      </w:r>
      <w:proofErr w:type="spellEnd"/>
      <w:r w:rsidRPr="00A75CDD">
        <w:rPr>
          <w:sz w:val="28"/>
          <w:szCs w:val="28"/>
        </w:rPr>
        <w:t xml:space="preserve"> возраста. Мощность меловых отложений увеличивается с юга на север, поверхность наклонена в южном направлении.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 xml:space="preserve">.2. </w:t>
      </w:r>
      <w:proofErr w:type="spellStart"/>
      <w:r w:rsidR="00A75CDD" w:rsidRPr="00A75CDD">
        <w:rPr>
          <w:b/>
          <w:sz w:val="28"/>
          <w:szCs w:val="28"/>
        </w:rPr>
        <w:t>Геолого</w:t>
      </w:r>
      <w:proofErr w:type="spellEnd"/>
      <w:r w:rsidR="00A75CDD" w:rsidRPr="00A75CDD">
        <w:rPr>
          <w:b/>
          <w:sz w:val="28"/>
          <w:szCs w:val="28"/>
        </w:rPr>
        <w:t xml:space="preserve"> - геоморфологическое строение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Кайнозойские отложения на территории Семилукского района развиты широкой полосой в восточной части района. Отложения палеогена и неогена с размывом залегают на отложениях верхнего мела и представлены разнозернистыми </w:t>
      </w:r>
      <w:proofErr w:type="gramStart"/>
      <w:r w:rsidRPr="00A75CDD">
        <w:rPr>
          <w:sz w:val="28"/>
          <w:szCs w:val="28"/>
        </w:rPr>
        <w:t>кварц-глауконитовыми</w:t>
      </w:r>
      <w:proofErr w:type="gramEnd"/>
      <w:r w:rsidRPr="00A75CDD">
        <w:rPr>
          <w:sz w:val="28"/>
          <w:szCs w:val="28"/>
        </w:rPr>
        <w:t xml:space="preserve"> или кварцевыми песками с небольшими горизонтами глин. Мощности слоев варьируют от нуля до первых десятков метров.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Отложения четвертичного возраста залегают на отложениях верхнего неогена или верхнего мела. Выделяют четыре основных генетических типа четвертичных отложений: аллювиальные, пролювиальные, делювиально-пролювиальные и </w:t>
      </w:r>
      <w:proofErr w:type="spellStart"/>
      <w:proofErr w:type="gramStart"/>
      <w:r w:rsidRPr="00A75CDD">
        <w:rPr>
          <w:sz w:val="28"/>
          <w:szCs w:val="28"/>
        </w:rPr>
        <w:t>флю-виогляциальные</w:t>
      </w:r>
      <w:proofErr w:type="spellEnd"/>
      <w:proofErr w:type="gramEnd"/>
      <w:r w:rsidRPr="00A75CDD">
        <w:rPr>
          <w:sz w:val="28"/>
          <w:szCs w:val="28"/>
        </w:rPr>
        <w:t xml:space="preserve">. По возрастным взаимоотношениям и составу разрез четвертичных отложений данной территории следующий: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proofErr w:type="spellStart"/>
      <w:r w:rsidRPr="00A75CDD">
        <w:rPr>
          <w:sz w:val="28"/>
          <w:szCs w:val="28"/>
          <w:lang w:val="en-US"/>
        </w:rPr>
        <w:t>pd</w:t>
      </w:r>
      <w:proofErr w:type="spellEnd"/>
      <w:r w:rsidRPr="00A75CDD">
        <w:rPr>
          <w:sz w:val="28"/>
          <w:szCs w:val="28"/>
        </w:rPr>
        <w:t xml:space="preserve"> </w:t>
      </w:r>
      <w:r w:rsidRPr="00A75CDD">
        <w:rPr>
          <w:sz w:val="28"/>
          <w:szCs w:val="28"/>
          <w:lang w:val="en-US"/>
        </w:rPr>
        <w:t>IV</w:t>
      </w:r>
      <w:r w:rsidRPr="00A75CDD">
        <w:rPr>
          <w:sz w:val="28"/>
          <w:szCs w:val="28"/>
        </w:rPr>
        <w:t xml:space="preserve"> почвенно-растительный слой, мощность до 0,5м;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proofErr w:type="spellStart"/>
      <w:r w:rsidRPr="00A75CDD">
        <w:rPr>
          <w:sz w:val="28"/>
          <w:szCs w:val="28"/>
        </w:rPr>
        <w:t>pr</w:t>
      </w:r>
      <w:proofErr w:type="spellEnd"/>
      <w:r w:rsidRPr="00A75CDD">
        <w:rPr>
          <w:sz w:val="28"/>
          <w:szCs w:val="28"/>
        </w:rPr>
        <w:t xml:space="preserve"> QII-III суглинок коричнево-желтый средний, мощность до 9,5м;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q</w:t>
      </w:r>
      <w:r w:rsidRPr="00A75CDD">
        <w:rPr>
          <w:sz w:val="28"/>
          <w:szCs w:val="28"/>
        </w:rPr>
        <w:t xml:space="preserve"> </w:t>
      </w:r>
      <w:proofErr w:type="spellStart"/>
      <w:r w:rsidRPr="00A75CDD">
        <w:rPr>
          <w:sz w:val="28"/>
          <w:szCs w:val="28"/>
          <w:lang w:val="en-US"/>
        </w:rPr>
        <w:t>Idns</w:t>
      </w:r>
      <w:proofErr w:type="spellEnd"/>
      <w:r w:rsidRPr="00A75CDD">
        <w:rPr>
          <w:sz w:val="28"/>
          <w:szCs w:val="28"/>
        </w:rPr>
        <w:t xml:space="preserve"> глина бурая плотная с включением мелких валунов, мощность до 4,0м;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K</w:t>
      </w:r>
      <w:r w:rsidRPr="00A75CDD">
        <w:rPr>
          <w:sz w:val="28"/>
          <w:szCs w:val="28"/>
          <w:vertAlign w:val="subscript"/>
        </w:rPr>
        <w:t>1</w:t>
      </w:r>
      <w:r w:rsidRPr="00A75CDD">
        <w:rPr>
          <w:sz w:val="28"/>
          <w:szCs w:val="28"/>
        </w:rPr>
        <w:t>(</w:t>
      </w:r>
      <w:proofErr w:type="spellStart"/>
      <w:r w:rsidRPr="00A75CDD">
        <w:rPr>
          <w:sz w:val="28"/>
          <w:szCs w:val="28"/>
          <w:lang w:val="en-US"/>
        </w:rPr>
        <w:t>nc</w:t>
      </w:r>
      <w:proofErr w:type="spellEnd"/>
      <w:r w:rsidRPr="00A75CDD">
        <w:rPr>
          <w:sz w:val="28"/>
          <w:szCs w:val="28"/>
        </w:rPr>
        <w:t>-</w:t>
      </w:r>
      <w:proofErr w:type="spellStart"/>
      <w:r w:rsidRPr="00A75CDD">
        <w:rPr>
          <w:sz w:val="28"/>
          <w:szCs w:val="28"/>
          <w:lang w:val="en-US"/>
        </w:rPr>
        <w:t>ap</w:t>
      </w:r>
      <w:proofErr w:type="spellEnd"/>
      <w:r w:rsidRPr="00A75CDD">
        <w:rPr>
          <w:sz w:val="28"/>
          <w:szCs w:val="28"/>
        </w:rPr>
        <w:t xml:space="preserve">) песок желто-коричневый мелкозернистый сильно глинистый в подошве, мощность до 10,0м;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K</w:t>
      </w:r>
      <w:r w:rsidRPr="00A75CDD">
        <w:rPr>
          <w:sz w:val="28"/>
          <w:szCs w:val="28"/>
          <w:vertAlign w:val="subscript"/>
        </w:rPr>
        <w:t>1</w:t>
      </w:r>
      <w:r w:rsidRPr="00A75CDD">
        <w:rPr>
          <w:sz w:val="28"/>
          <w:szCs w:val="28"/>
        </w:rPr>
        <w:t xml:space="preserve">ар глины темные, зеленоватые, мощность до 6,0м;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K</w:t>
      </w:r>
      <w:r w:rsidRPr="00A75CDD">
        <w:rPr>
          <w:sz w:val="28"/>
          <w:szCs w:val="28"/>
          <w:vertAlign w:val="subscript"/>
        </w:rPr>
        <w:t>1</w:t>
      </w:r>
      <w:r w:rsidRPr="00A75CDD">
        <w:rPr>
          <w:sz w:val="28"/>
          <w:szCs w:val="28"/>
        </w:rPr>
        <w:t>(</w:t>
      </w:r>
      <w:proofErr w:type="spellStart"/>
      <w:r w:rsidRPr="00A75CDD">
        <w:rPr>
          <w:sz w:val="28"/>
          <w:szCs w:val="28"/>
          <w:lang w:val="en-US"/>
        </w:rPr>
        <w:t>nc</w:t>
      </w:r>
      <w:proofErr w:type="spellEnd"/>
      <w:r w:rsidRPr="00A75CDD">
        <w:rPr>
          <w:sz w:val="28"/>
          <w:szCs w:val="28"/>
        </w:rPr>
        <w:t>-</w:t>
      </w:r>
      <w:proofErr w:type="spellStart"/>
      <w:r w:rsidRPr="00A75CDD">
        <w:rPr>
          <w:sz w:val="28"/>
          <w:szCs w:val="28"/>
          <w:lang w:val="en-US"/>
        </w:rPr>
        <w:t>ap</w:t>
      </w:r>
      <w:proofErr w:type="spellEnd"/>
      <w:r w:rsidRPr="00A75CDD">
        <w:rPr>
          <w:sz w:val="28"/>
          <w:szCs w:val="28"/>
        </w:rPr>
        <w:t xml:space="preserve">) песок темно-серый до </w:t>
      </w:r>
      <w:proofErr w:type="gramStart"/>
      <w:r w:rsidRPr="00A75CDD">
        <w:rPr>
          <w:sz w:val="28"/>
          <w:szCs w:val="28"/>
        </w:rPr>
        <w:t>черного</w:t>
      </w:r>
      <w:proofErr w:type="gramEnd"/>
      <w:r w:rsidRPr="00A75CDD">
        <w:rPr>
          <w:sz w:val="28"/>
          <w:szCs w:val="28"/>
        </w:rPr>
        <w:t xml:space="preserve"> среднезернистый, мощность до 7м;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D</w:t>
      </w:r>
      <w:r w:rsidRPr="00A75CDD">
        <w:rPr>
          <w:sz w:val="28"/>
          <w:szCs w:val="28"/>
          <w:vertAlign w:val="subscript"/>
        </w:rPr>
        <w:t>3</w:t>
      </w:r>
      <w:proofErr w:type="spellStart"/>
      <w:r w:rsidRPr="00A75CDD">
        <w:rPr>
          <w:sz w:val="28"/>
          <w:szCs w:val="28"/>
          <w:lang w:val="en-US"/>
        </w:rPr>
        <w:t>vr</w:t>
      </w:r>
      <w:proofErr w:type="spellEnd"/>
      <w:r w:rsidRPr="00A75CDD">
        <w:rPr>
          <w:sz w:val="28"/>
          <w:szCs w:val="28"/>
        </w:rPr>
        <w:t xml:space="preserve"> глина </w:t>
      </w:r>
      <w:proofErr w:type="spellStart"/>
      <w:r w:rsidRPr="00A75CDD">
        <w:rPr>
          <w:sz w:val="28"/>
          <w:szCs w:val="28"/>
        </w:rPr>
        <w:t>аргиллитоподобная</w:t>
      </w:r>
      <w:proofErr w:type="spellEnd"/>
      <w:r w:rsidRPr="00A75CDD">
        <w:rPr>
          <w:sz w:val="28"/>
          <w:szCs w:val="28"/>
        </w:rPr>
        <w:t xml:space="preserve"> серая с включениями известняка;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D</w:t>
      </w:r>
      <w:r w:rsidRPr="00A75CDD">
        <w:rPr>
          <w:sz w:val="28"/>
          <w:szCs w:val="28"/>
          <w:vertAlign w:val="subscript"/>
        </w:rPr>
        <w:t>3</w:t>
      </w:r>
      <w:proofErr w:type="spellStart"/>
      <w:r w:rsidRPr="00A75CDD">
        <w:rPr>
          <w:sz w:val="28"/>
          <w:szCs w:val="28"/>
          <w:lang w:val="en-US"/>
        </w:rPr>
        <w:t>pt</w:t>
      </w:r>
      <w:proofErr w:type="spellEnd"/>
      <w:r w:rsidRPr="00A75CDD">
        <w:rPr>
          <w:sz w:val="28"/>
          <w:szCs w:val="28"/>
        </w:rPr>
        <w:t xml:space="preserve"> песчаник серый кварцевый, мощность 5,5м;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D</w:t>
      </w:r>
      <w:r w:rsidRPr="00A75CDD">
        <w:rPr>
          <w:sz w:val="28"/>
          <w:szCs w:val="28"/>
          <w:vertAlign w:val="subscript"/>
        </w:rPr>
        <w:t>3</w:t>
      </w:r>
      <w:proofErr w:type="spellStart"/>
      <w:r w:rsidRPr="00A75CDD">
        <w:rPr>
          <w:sz w:val="28"/>
          <w:szCs w:val="28"/>
          <w:lang w:val="en-US"/>
        </w:rPr>
        <w:t>sm</w:t>
      </w:r>
      <w:proofErr w:type="spellEnd"/>
      <w:r w:rsidRPr="00A75CDD">
        <w:rPr>
          <w:sz w:val="28"/>
          <w:szCs w:val="28"/>
          <w:vertAlign w:val="subscript"/>
        </w:rPr>
        <w:t>2</w:t>
      </w:r>
      <w:r w:rsidRPr="00A75CDD">
        <w:rPr>
          <w:sz w:val="28"/>
          <w:szCs w:val="28"/>
        </w:rPr>
        <w:t xml:space="preserve"> глина темно-серая плотная с прослоями известняка, мощность 14,0м;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D</w:t>
      </w:r>
      <w:r w:rsidRPr="00A75CDD">
        <w:rPr>
          <w:sz w:val="28"/>
          <w:szCs w:val="28"/>
          <w:vertAlign w:val="subscript"/>
        </w:rPr>
        <w:t>3</w:t>
      </w:r>
      <w:proofErr w:type="spellStart"/>
      <w:r w:rsidRPr="00A75CDD">
        <w:rPr>
          <w:sz w:val="28"/>
          <w:szCs w:val="28"/>
          <w:lang w:val="en-US"/>
        </w:rPr>
        <w:t>sm</w:t>
      </w:r>
      <w:proofErr w:type="spellEnd"/>
      <w:r w:rsidRPr="00A75CDD">
        <w:rPr>
          <w:sz w:val="28"/>
          <w:szCs w:val="28"/>
          <w:vertAlign w:val="subscript"/>
        </w:rPr>
        <w:t xml:space="preserve">2 </w:t>
      </w:r>
      <w:r w:rsidRPr="00A75CDD">
        <w:rPr>
          <w:sz w:val="28"/>
          <w:szCs w:val="28"/>
        </w:rPr>
        <w:t>известняки серые трещиноватые органогенные водоносные с тонкими линзами глин, мощность до 23,0м;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- </w:t>
      </w:r>
      <w:r w:rsidRPr="00A75CDD">
        <w:rPr>
          <w:sz w:val="28"/>
          <w:szCs w:val="28"/>
          <w:lang w:val="en-US"/>
        </w:rPr>
        <w:t>D</w:t>
      </w:r>
      <w:r w:rsidRPr="00A75CDD">
        <w:rPr>
          <w:sz w:val="28"/>
          <w:szCs w:val="28"/>
          <w:vertAlign w:val="subscript"/>
        </w:rPr>
        <w:t>3</w:t>
      </w:r>
      <w:proofErr w:type="spellStart"/>
      <w:r w:rsidRPr="00A75CDD">
        <w:rPr>
          <w:sz w:val="28"/>
          <w:szCs w:val="28"/>
          <w:lang w:val="en-US"/>
        </w:rPr>
        <w:t>sm</w:t>
      </w:r>
      <w:proofErr w:type="spellEnd"/>
      <w:r w:rsidRPr="00A75CDD">
        <w:rPr>
          <w:sz w:val="28"/>
          <w:szCs w:val="28"/>
          <w:vertAlign w:val="subscript"/>
        </w:rPr>
        <w:t>1</w:t>
      </w:r>
      <w:r w:rsidRPr="00A75CDD">
        <w:rPr>
          <w:sz w:val="28"/>
          <w:szCs w:val="28"/>
        </w:rPr>
        <w:t xml:space="preserve"> Глины плотные с прослоями песков, мощность 1,0м.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Современные пролювиальные отложения представлены суглинками с включением гравия и щебня, которые заполняют днища балок и оврагов.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Современные болотные отложения, представленные илами с прослоями торфа и торфом, заполняют старицы и западины на поймах и междуречьях.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.3. Инженерно-геологические условия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 зависимости от рельефа, геологического строения, степени </w:t>
      </w:r>
      <w:proofErr w:type="spellStart"/>
      <w:r w:rsidRPr="00A75CDD">
        <w:rPr>
          <w:sz w:val="28"/>
          <w:szCs w:val="28"/>
        </w:rPr>
        <w:t>дренированности</w:t>
      </w:r>
      <w:proofErr w:type="spellEnd"/>
      <w:r w:rsidRPr="00A75CDD">
        <w:rPr>
          <w:sz w:val="28"/>
          <w:szCs w:val="28"/>
        </w:rPr>
        <w:t xml:space="preserve"> территории, устойчивости грунтов выделяются благоприятные, ограниченно благоприятные и неблагоприятные по инженерно-геологическим условиям участки. </w:t>
      </w:r>
      <w:proofErr w:type="gramStart"/>
      <w:r w:rsidRPr="00A75CDD">
        <w:rPr>
          <w:sz w:val="28"/>
          <w:szCs w:val="28"/>
        </w:rPr>
        <w:t xml:space="preserve">Благоприятными считаются условия, при которых освоение не требует проведения инженерных мероприятий, ограниченно благоприятными – условия, при которых геологические процессы не могут вызвать катастрофических последствий, но требуют инженерной подготовки, неблагоприятными – условия, при которых требуются значительные капиталовложения на укрепление грунтов и защиту территории. </w:t>
      </w:r>
      <w:proofErr w:type="gramEnd"/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Проектируемый участок расположен в Лесостепной провинции Окско-Донской равнины, левобережном </w:t>
      </w:r>
      <w:proofErr w:type="spellStart"/>
      <w:r w:rsidRPr="00A75CDD">
        <w:rPr>
          <w:sz w:val="28"/>
          <w:szCs w:val="28"/>
        </w:rPr>
        <w:t>придолиннотрассовом</w:t>
      </w:r>
      <w:proofErr w:type="spellEnd"/>
      <w:r w:rsidRPr="00A75CDD">
        <w:rPr>
          <w:sz w:val="28"/>
          <w:szCs w:val="28"/>
        </w:rPr>
        <w:t xml:space="preserve"> районе типичной лесостепи.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 основании проектируемой застройки </w:t>
      </w:r>
      <w:proofErr w:type="gramStart"/>
      <w:r w:rsidRPr="00A75CDD">
        <w:rPr>
          <w:sz w:val="28"/>
          <w:szCs w:val="28"/>
        </w:rPr>
        <w:t>залегают глины твердые с поверхности перекрыты</w:t>
      </w:r>
      <w:proofErr w:type="gramEnd"/>
      <w:r w:rsidRPr="00A75CDD">
        <w:rPr>
          <w:sz w:val="28"/>
          <w:szCs w:val="28"/>
        </w:rPr>
        <w:t xml:space="preserve"> современным почвенно-растительным слоем.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C518C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.4. Гидрологические особенности территории</w:t>
      </w:r>
    </w:p>
    <w:p w:rsidR="00C518C3" w:rsidRDefault="00C518C3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Практически все хозяйственно-питьевое водоснабжение населения и в </w:t>
      </w:r>
      <w:proofErr w:type="spellStart"/>
      <w:proofErr w:type="gramStart"/>
      <w:r w:rsidRPr="00A75CDD">
        <w:rPr>
          <w:sz w:val="28"/>
          <w:szCs w:val="28"/>
        </w:rPr>
        <w:t>значи</w:t>
      </w:r>
      <w:proofErr w:type="spellEnd"/>
      <w:r w:rsidRPr="00A75CDD">
        <w:rPr>
          <w:sz w:val="28"/>
          <w:szCs w:val="28"/>
        </w:rPr>
        <w:t>-тельной</w:t>
      </w:r>
      <w:proofErr w:type="gramEnd"/>
      <w:r w:rsidRPr="00A75CDD">
        <w:rPr>
          <w:sz w:val="28"/>
          <w:szCs w:val="28"/>
        </w:rPr>
        <w:t xml:space="preserve"> степени техническое водоснабжение сельскохозяйственных, промышленных предприятий, орошение сельхозугодий основано на использовании подземных вод. Подземные воды эксплуатируются сосредоточенными водозаборами, отдельными буровыми скважинами, колодцами, каптированными родниками.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Территория района располагается в зоне Московского гидрогеологического бассейна. Пресные подземные воды приурочены к четырем основным водоносным горизонтам и комплексам.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Современный водоносный аллювиальный горизонт и верхнечетвертичный </w:t>
      </w:r>
      <w:proofErr w:type="gramStart"/>
      <w:r w:rsidRPr="00A75CDD">
        <w:rPr>
          <w:sz w:val="28"/>
          <w:szCs w:val="28"/>
        </w:rPr>
        <w:t>ал-</w:t>
      </w:r>
      <w:proofErr w:type="spellStart"/>
      <w:r w:rsidRPr="00A75CDD">
        <w:rPr>
          <w:sz w:val="28"/>
          <w:szCs w:val="28"/>
        </w:rPr>
        <w:t>лювиальный</w:t>
      </w:r>
      <w:proofErr w:type="spellEnd"/>
      <w:proofErr w:type="gramEnd"/>
      <w:r w:rsidRPr="00A75CDD">
        <w:rPr>
          <w:sz w:val="28"/>
          <w:szCs w:val="28"/>
        </w:rPr>
        <w:t xml:space="preserve"> водоносный горизонт для водоснабжения имеют подчиненное значение.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Неоген-четвертичный терригенный водоносный комплекс, водоносные породы в основном представлены песками. </w:t>
      </w:r>
    </w:p>
    <w:p w:rsidR="00A75CDD" w:rsidRPr="00A75CDD" w:rsidRDefault="00A75CDD" w:rsidP="0073370C">
      <w:pPr>
        <w:pStyle w:val="Default"/>
        <w:spacing w:line="360" w:lineRule="auto"/>
        <w:rPr>
          <w:rFonts w:eastAsia="Times New Roman"/>
          <w:color w:val="auto"/>
          <w:sz w:val="28"/>
          <w:szCs w:val="28"/>
          <w:lang w:eastAsia="ru-RU"/>
        </w:rPr>
      </w:pPr>
      <w:proofErr w:type="gramStart"/>
      <w:r w:rsidRPr="00A75CDD">
        <w:rPr>
          <w:color w:val="auto"/>
          <w:sz w:val="28"/>
          <w:szCs w:val="28"/>
        </w:rPr>
        <w:t xml:space="preserve">Водоносный </w:t>
      </w:r>
      <w:proofErr w:type="spellStart"/>
      <w:r w:rsidRPr="00A75CDD">
        <w:rPr>
          <w:color w:val="auto"/>
          <w:sz w:val="28"/>
          <w:szCs w:val="28"/>
        </w:rPr>
        <w:t>апт</w:t>
      </w:r>
      <w:r w:rsidRPr="00A75CDD">
        <w:rPr>
          <w:sz w:val="28"/>
          <w:szCs w:val="28"/>
        </w:rPr>
        <w:t>-</w:t>
      </w:r>
      <w:r w:rsidRPr="00A75CDD">
        <w:rPr>
          <w:color w:val="auto"/>
          <w:sz w:val="28"/>
          <w:szCs w:val="28"/>
        </w:rPr>
        <w:t>сеноманский</w:t>
      </w:r>
      <w:proofErr w:type="spellEnd"/>
      <w:r w:rsidRPr="00A75CDD">
        <w:rPr>
          <w:color w:val="auto"/>
          <w:sz w:val="28"/>
          <w:szCs w:val="28"/>
        </w:rPr>
        <w:t xml:space="preserve"> терригенный горизонт, представленный песками с прослоями и линзами глин, в связи с небольшим </w:t>
      </w:r>
      <w:proofErr w:type="spellStart"/>
      <w:r w:rsidRPr="00A75CDD">
        <w:rPr>
          <w:color w:val="auto"/>
          <w:sz w:val="28"/>
          <w:szCs w:val="28"/>
        </w:rPr>
        <w:t>водоотбором</w:t>
      </w:r>
      <w:proofErr w:type="spellEnd"/>
      <w:r w:rsidRPr="00A75CDD">
        <w:rPr>
          <w:color w:val="auto"/>
          <w:sz w:val="28"/>
          <w:szCs w:val="28"/>
        </w:rPr>
        <w:t>, рассматривается</w:t>
      </w:r>
      <w:r w:rsidRPr="00A75CDD">
        <w:rPr>
          <w:sz w:val="28"/>
          <w:szCs w:val="28"/>
        </w:rPr>
        <w:t xml:space="preserve"> </w:t>
      </w:r>
      <w:r w:rsidRPr="00A75CDD">
        <w:rPr>
          <w:rFonts w:eastAsia="Times New Roman"/>
          <w:color w:val="auto"/>
          <w:sz w:val="28"/>
          <w:szCs w:val="28"/>
          <w:lang w:eastAsia="ru-RU"/>
        </w:rPr>
        <w:t xml:space="preserve">совместно с локально эксплуатируемым водоносным </w:t>
      </w:r>
      <w:proofErr w:type="spellStart"/>
      <w:r w:rsidRPr="00A75CDD">
        <w:rPr>
          <w:rFonts w:eastAsia="Times New Roman"/>
          <w:color w:val="auto"/>
          <w:sz w:val="28"/>
          <w:szCs w:val="28"/>
          <w:lang w:eastAsia="ru-RU"/>
        </w:rPr>
        <w:t>берриассаптским</w:t>
      </w:r>
      <w:proofErr w:type="spellEnd"/>
      <w:r w:rsidRPr="00A75CDD">
        <w:rPr>
          <w:rFonts w:eastAsia="Times New Roman"/>
          <w:color w:val="auto"/>
          <w:sz w:val="28"/>
          <w:szCs w:val="28"/>
          <w:lang w:eastAsia="ru-RU"/>
        </w:rPr>
        <w:t xml:space="preserve"> терригенным комплексом. </w:t>
      </w:r>
      <w:proofErr w:type="gramEnd"/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Девонский водоносный комплекс, объединяющий отложения верхнего и среднего девона представлен песками, трещиноватыми разностями известняков и песчаников.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Верхнедевонский терригенный карбонатный комплекс является наиболее используемым для целей водоснабжения.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Основным источником хозяйственно-питьевого водоснабжения служат подземные воды, приуроченные к современному четвертичному и девонскому водоносным комплексам, глубина скважин от 18-21м до 100-165м соответственно. Дебит – 15-60 м3/сутки. Утвержденные запасы, в количестве 10,5 тыс. м3/сутки, имеют левобережный и правобережный водозабор «Дон».  Водовмещающие породы – трещиноватые известняки и песчаники.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Территория надежно обеспечена ресурсами пресных подземных вод (в соответствии с Картой обеспеченности населения Воронежской области ресурсами подземных вод).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.5. Эколого-геохимический состав грунтовых вод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По результатам лабораторных исследований №07/1132п от 09 июня 2012г., насосной расположенной на проектируемой территории, проведенных филиалом ФБУЗ «Центр гигиены и эпидемиологии в Воронежской области» в Семилукском, Нижнедевицком, Хохольском районах аккредитованным испытательным лабораторным центром, </w:t>
      </w:r>
      <w:proofErr w:type="gramStart"/>
      <w:r w:rsidRPr="00A75CDD">
        <w:rPr>
          <w:sz w:val="28"/>
          <w:szCs w:val="28"/>
        </w:rPr>
        <w:t>вода</w:t>
      </w:r>
      <w:proofErr w:type="gramEnd"/>
      <w:r w:rsidRPr="00A75CDD">
        <w:rPr>
          <w:sz w:val="28"/>
          <w:szCs w:val="28"/>
        </w:rPr>
        <w:t xml:space="preserve"> представленная на исследование проб питьевой воды не соответствует требованиям нормативам:</w:t>
      </w:r>
    </w:p>
    <w:p w:rsidR="00A75CDD" w:rsidRPr="00A75CDD" w:rsidRDefault="00A75CDD" w:rsidP="0073370C">
      <w:pPr>
        <w:pStyle w:val="a3"/>
        <w:numPr>
          <w:ilvl w:val="0"/>
          <w:numId w:val="6"/>
        </w:numPr>
        <w:spacing w:line="360" w:lineRule="auto"/>
        <w:ind w:left="1134"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величина мутности превышает величину гигиенического норматива в 3,3 раза;</w:t>
      </w:r>
    </w:p>
    <w:p w:rsidR="00A75CDD" w:rsidRPr="00A75CDD" w:rsidRDefault="00A75CDD" w:rsidP="0073370C">
      <w:pPr>
        <w:pStyle w:val="a3"/>
        <w:numPr>
          <w:ilvl w:val="0"/>
          <w:numId w:val="6"/>
        </w:numPr>
        <w:spacing w:line="360" w:lineRule="auto"/>
        <w:ind w:left="1134"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содержание железа превышает величину гигиенического норматива в 5,0 раза;</w:t>
      </w:r>
    </w:p>
    <w:p w:rsidR="00A75CDD" w:rsidRPr="00A75CDD" w:rsidRDefault="00A75CDD" w:rsidP="0073370C">
      <w:pPr>
        <w:pStyle w:val="a3"/>
        <w:numPr>
          <w:ilvl w:val="0"/>
          <w:numId w:val="6"/>
        </w:numPr>
        <w:spacing w:line="360" w:lineRule="auto"/>
        <w:ind w:left="1134"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величина жесткости общей превышает величину гигиенического норматива в 1,5 раза.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.6. Краткая климатическая характеристика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Климат умеренно-континентальный (умеренно теплый, слабо-засушливый – 1А) с жарким и сухим летом и умеренно холодной зимой с устойчивым снежным покровом и хорошо выраженными переходными сезонами.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Территория характеризуется однородным годовым ходом температуры воздуха. Самый </w:t>
      </w:r>
      <w:proofErr w:type="spellStart"/>
      <w:r w:rsidRPr="00A75CDD">
        <w:rPr>
          <w:sz w:val="28"/>
          <w:szCs w:val="28"/>
        </w:rPr>
        <w:t>тѐплый</w:t>
      </w:r>
      <w:proofErr w:type="spellEnd"/>
      <w:r w:rsidRPr="00A75CDD">
        <w:rPr>
          <w:sz w:val="28"/>
          <w:szCs w:val="28"/>
        </w:rPr>
        <w:t xml:space="preserve"> месяц обычно июль, самый холодный – январь, средняя температура составляет +5,0°+5,5°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Абсолютный максимум температуры в большинстве лет отмечается в июле и достигает +40°,+43°. Такие температуры бывают 1 раз в 50-70лет. Чаще наблюдаются средние из абсолютных максимальных температур, которые в июле составляют +34°. средние из абсолютных минимальных температур составляют -28° -29°.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Наступление дат устойчивых морозов относится к концу ноября – началу декабря. Продолжительность периода с устойчивыми морозами на территории от 100-110дней.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Продолжительность безморозного периода почти на всей территории района равна 130-140дням.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Среднегодовая относительная влажность равна 68-70%. В годовом ходе наибольшие </w:t>
      </w:r>
      <w:proofErr w:type="spellStart"/>
      <w:r w:rsidRPr="00A75CDD">
        <w:rPr>
          <w:sz w:val="28"/>
          <w:szCs w:val="28"/>
        </w:rPr>
        <w:t>еѐ</w:t>
      </w:r>
      <w:proofErr w:type="spellEnd"/>
      <w:r w:rsidRPr="00A75CDD">
        <w:rPr>
          <w:sz w:val="28"/>
          <w:szCs w:val="28"/>
        </w:rPr>
        <w:t xml:space="preserve"> значения (80% и более) отмечаются в холодный период (53-55дней за сезон).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 годовом ходе наибольшее число дней с низкой влажностью бывает в мае (в среднем 11-12дней), меньше в июне – до 10дней. Зимой такие дни практически отсутствуют.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Годовая сумма осадков составляет менее 500-550мм и более. По многолетним наблюдениям больше всего осадков выпадает в июле. Минимум осадков приходится на февраль.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Снежный покров на территории появляется в среднем в середине ноября. Устойчивый снежный покров в среднем образуется в начале декабря и лежит около 4 месяцев. Разрушение снежного покрова начинается в конце марта, на юге. Число дней со снежным покровом составляет в среднем до 120.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В течение года преобладают средние скорости ветра – 4,4м/сек. Минимальные скорости ветра наблюдаются летом (июль-август), средние суточные скорости ветра в это время </w:t>
      </w:r>
      <w:proofErr w:type="gramStart"/>
      <w:r w:rsidRPr="00A75CDD">
        <w:rPr>
          <w:sz w:val="28"/>
          <w:szCs w:val="28"/>
        </w:rPr>
        <w:t>составляют 0-3м/сек</w:t>
      </w:r>
      <w:proofErr w:type="gramEnd"/>
      <w:r w:rsidRPr="00A75CDD">
        <w:rPr>
          <w:sz w:val="28"/>
          <w:szCs w:val="28"/>
        </w:rPr>
        <w:t>, среднее число штилей 10.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6E5BD613" wp14:editId="54308FD6">
                <wp:extent cx="5400040" cy="3787775"/>
                <wp:effectExtent l="3810" t="2540" r="0" b="635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40" cy="3787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25.2pt;height:298.25pt;mso-position-horizontal-relative:char;mso-position-vertical-relative:line" coordsize="54000,37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37877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54000;height:378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jsnbBAAAA2gAAAA8AAABkcnMvZG93bnJldi54bWxET01rg0AQvRfyH5YJ5NasySG0xk0IAdMe&#10;SkHbgMfBnajozoq7Ufvvu4FCT8PjfU5ynE0nRhpcY1nBZh2BIC6tbrhS8P2VPr+AcB5ZY2eZFPyQ&#10;g+Nh8ZRgrO3EGY25r0QIYRejgtr7PpbSlTUZdGvbEwfuZgeDPsChknrAKYSbTm6jaCcNNhwaauzp&#10;XFPZ5nej4C1rU+yKj3PRf17G9HqKXu9Tq9RqOZ/2IDzN/l/8537XYT48Xnlcefg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6jsnbBAAAA2gAAAA8AAAAAAAAAAAAAAAAAnwIA&#10;AGRycy9kb3ducmV2LnhtbFBLBQYAAAAABAAEAPcAAACN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Метели. В зимний период при скоростях ветра более 6 м/</w:t>
      </w:r>
      <w:proofErr w:type="gramStart"/>
      <w:r w:rsidRPr="00A75CDD">
        <w:rPr>
          <w:sz w:val="28"/>
          <w:szCs w:val="28"/>
        </w:rPr>
        <w:t>сек</w:t>
      </w:r>
      <w:proofErr w:type="gramEnd"/>
      <w:r w:rsidRPr="00A75CDD">
        <w:rPr>
          <w:sz w:val="28"/>
          <w:szCs w:val="28"/>
        </w:rPr>
        <w:t xml:space="preserve"> возникают метели. В среднем число дней с метелью составляет от 23 до 40дней. Средняя продолжительность метелей 5-8часов, максимальная – 50часов.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Ливневые дожди, град, шквал. Развитие мощных кучево-дождевых облаков способствует возникновению таких опасных явлений погоды как сильные и ливневые дожди, град, шквалы. В связи с этим последние отличаются кратковременностью и локальностью протекания.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A75CDD">
        <w:rPr>
          <w:sz w:val="28"/>
          <w:szCs w:val="28"/>
        </w:rPr>
        <w:t>Гололѐд</w:t>
      </w:r>
      <w:proofErr w:type="spellEnd"/>
      <w:r w:rsidRPr="00A75CDD">
        <w:rPr>
          <w:sz w:val="28"/>
          <w:szCs w:val="28"/>
        </w:rPr>
        <w:t xml:space="preserve">. </w:t>
      </w:r>
      <w:proofErr w:type="spellStart"/>
      <w:r w:rsidRPr="00A75CDD">
        <w:rPr>
          <w:sz w:val="28"/>
          <w:szCs w:val="28"/>
        </w:rPr>
        <w:t>Гололѐдно-изморозевые</w:t>
      </w:r>
      <w:proofErr w:type="spellEnd"/>
      <w:r w:rsidRPr="00A75CDD">
        <w:rPr>
          <w:sz w:val="28"/>
          <w:szCs w:val="28"/>
        </w:rPr>
        <w:t xml:space="preserve"> явления проявляются в виде </w:t>
      </w:r>
      <w:proofErr w:type="spellStart"/>
      <w:r w:rsidRPr="00A75CDD">
        <w:rPr>
          <w:sz w:val="28"/>
          <w:szCs w:val="28"/>
        </w:rPr>
        <w:t>гололѐда</w:t>
      </w:r>
      <w:proofErr w:type="spellEnd"/>
      <w:r w:rsidRPr="00A75CDD">
        <w:rPr>
          <w:sz w:val="28"/>
          <w:szCs w:val="28"/>
        </w:rPr>
        <w:t>, зернистой и кристаллической изморози, а также сложных отложений мокрого снега.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Абсолютный минимум температуры воздуха на территории находится в пределах от -36° до -39°. Он значительно изменяется по годам и зависит от рельефа местности. На ровных и возвышенных участках абсолютный минимум температуры воздуха выше, чем на участках с пониженным рельефом и на лесных полянах. 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Промерзание верхних </w:t>
      </w:r>
      <w:proofErr w:type="spellStart"/>
      <w:proofErr w:type="gramStart"/>
      <w:r w:rsidRPr="00A75CDD">
        <w:rPr>
          <w:sz w:val="28"/>
          <w:szCs w:val="28"/>
        </w:rPr>
        <w:t>слоѐв</w:t>
      </w:r>
      <w:proofErr w:type="spellEnd"/>
      <w:proofErr w:type="gramEnd"/>
      <w:r w:rsidRPr="00A75CDD">
        <w:rPr>
          <w:sz w:val="28"/>
          <w:szCs w:val="28"/>
        </w:rPr>
        <w:t xml:space="preserve"> почвы начинается с наступлением отрицательных тем-</w:t>
      </w:r>
      <w:proofErr w:type="spellStart"/>
      <w:r w:rsidRPr="00A75CDD">
        <w:rPr>
          <w:sz w:val="28"/>
          <w:szCs w:val="28"/>
        </w:rPr>
        <w:t>ператур</w:t>
      </w:r>
      <w:proofErr w:type="spellEnd"/>
      <w:r w:rsidRPr="00A75CDD">
        <w:rPr>
          <w:sz w:val="28"/>
          <w:szCs w:val="28"/>
        </w:rPr>
        <w:t>. Средняя глубина промерзания суглинистых почв составляет 50-80см, а наибольшая 150см и больше.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Строительно-климатические условия:</w:t>
      </w:r>
    </w:p>
    <w:p w:rsidR="00A75CDD" w:rsidRPr="00A75CDD" w:rsidRDefault="00A75CDD" w:rsidP="0073370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Подрайон </w:t>
      </w:r>
      <w:r w:rsidRPr="00A75CDD">
        <w:rPr>
          <w:sz w:val="28"/>
          <w:szCs w:val="28"/>
          <w:lang w:val="en-US"/>
        </w:rPr>
        <w:t>II</w:t>
      </w:r>
      <w:proofErr w:type="gramStart"/>
      <w:r w:rsidRPr="00A75CDD">
        <w:rPr>
          <w:sz w:val="28"/>
          <w:szCs w:val="28"/>
        </w:rPr>
        <w:t xml:space="preserve"> В</w:t>
      </w:r>
      <w:proofErr w:type="gramEnd"/>
      <w:r w:rsidRPr="00A75CDD">
        <w:rPr>
          <w:sz w:val="28"/>
          <w:szCs w:val="28"/>
        </w:rPr>
        <w:t>;</w:t>
      </w:r>
    </w:p>
    <w:p w:rsidR="00A75CDD" w:rsidRPr="00A75CDD" w:rsidRDefault="00A75CDD" w:rsidP="0073370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Среднегодовая температура воздуха +5,4°;</w:t>
      </w:r>
    </w:p>
    <w:p w:rsidR="00A75CDD" w:rsidRPr="00A75CDD" w:rsidRDefault="00A75CDD" w:rsidP="0073370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Абсолютная максимальная температура  +40°, +43°;</w:t>
      </w:r>
    </w:p>
    <w:p w:rsidR="00A75CDD" w:rsidRPr="00A75CDD" w:rsidRDefault="00A75CDD" w:rsidP="0073370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Абсолютная минимальная температура -36°, -38°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.7. Растительность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Естественные лесные массивы на территории проектируемого участка отсутствуют.</w:t>
      </w:r>
    </w:p>
    <w:p w:rsid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>Растительность  участка представлена приусадебным озеленением, барьерными лесопосадками, луговыми травами и кустарником.</w:t>
      </w:r>
    </w:p>
    <w:p w:rsidR="0073370C" w:rsidRPr="00A75CDD" w:rsidRDefault="0073370C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866D33" w:rsidP="007337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.8. Особо охраняемые природные территории</w:t>
      </w: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Pr="00A75CDD" w:rsidRDefault="00A75CDD" w:rsidP="0073370C">
      <w:pPr>
        <w:spacing w:line="360" w:lineRule="auto"/>
        <w:ind w:firstLine="709"/>
        <w:jc w:val="both"/>
        <w:rPr>
          <w:sz w:val="28"/>
          <w:szCs w:val="28"/>
        </w:rPr>
      </w:pPr>
      <w:r w:rsidRPr="00A75CDD">
        <w:rPr>
          <w:sz w:val="28"/>
          <w:szCs w:val="28"/>
        </w:rPr>
        <w:t xml:space="preserve">На территории проектируемого </w:t>
      </w:r>
      <w:proofErr w:type="gramStart"/>
      <w:r w:rsidRPr="00A75CDD">
        <w:rPr>
          <w:sz w:val="28"/>
          <w:szCs w:val="28"/>
        </w:rPr>
        <w:t>микрорайона</w:t>
      </w:r>
      <w:proofErr w:type="gramEnd"/>
      <w:r w:rsidRPr="00A75CDD">
        <w:rPr>
          <w:sz w:val="28"/>
          <w:szCs w:val="28"/>
        </w:rPr>
        <w:t xml:space="preserve"> особо охраняемые природные территории (ООПТ) отсутствуют.</w:t>
      </w:r>
    </w:p>
    <w:p w:rsidR="00866D33" w:rsidRPr="00A75CDD" w:rsidRDefault="00866D33" w:rsidP="0073370C">
      <w:pPr>
        <w:spacing w:line="360" w:lineRule="auto"/>
        <w:ind w:firstLine="709"/>
        <w:jc w:val="both"/>
        <w:rPr>
          <w:sz w:val="28"/>
          <w:szCs w:val="28"/>
        </w:rPr>
      </w:pPr>
    </w:p>
    <w:p w:rsidR="00A75CDD" w:rsidRDefault="00866D33" w:rsidP="00C70F6D">
      <w:pPr>
        <w:spacing w:line="360" w:lineRule="auto"/>
        <w:ind w:firstLine="567"/>
        <w:jc w:val="both"/>
        <w:rPr>
          <w:b/>
          <w:sz w:val="28"/>
          <w:szCs w:val="28"/>
        </w:rPr>
        <w:pPrChange w:id="5" w:author="User" w:date="2013-08-20T15:39:00Z">
          <w:pPr>
            <w:spacing w:after="300"/>
            <w:ind w:right="-2"/>
            <w:jc w:val="center"/>
          </w:pPr>
        </w:pPrChange>
      </w:pPr>
      <w:r>
        <w:rPr>
          <w:b/>
          <w:sz w:val="28"/>
          <w:szCs w:val="28"/>
        </w:rPr>
        <w:t>2</w:t>
      </w:r>
      <w:r w:rsidR="00A75CDD" w:rsidRPr="00A75CDD">
        <w:rPr>
          <w:b/>
          <w:sz w:val="28"/>
          <w:szCs w:val="28"/>
        </w:rPr>
        <w:t>.9. Функциональное территориальное зонирование</w:t>
      </w:r>
    </w:p>
    <w:p w:rsidR="00866D33" w:rsidRDefault="00866D33" w:rsidP="00866D33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A75CDD" w:rsidRPr="00047755" w:rsidDel="00B80754" w:rsidRDefault="00047755" w:rsidP="00866D33">
      <w:pPr>
        <w:spacing w:line="360" w:lineRule="auto"/>
        <w:ind w:firstLine="709"/>
        <w:jc w:val="both"/>
        <w:rPr>
          <w:ins w:id="6" w:author="User" w:date="2013-08-21T09:10:00Z"/>
          <w:del w:id="7" w:author="User01" w:date="2013-08-21T18:25:00Z"/>
          <w:sz w:val="28"/>
          <w:szCs w:val="28"/>
        </w:rPr>
      </w:pPr>
      <w:r w:rsidRPr="00047755">
        <w:rPr>
          <w:sz w:val="28"/>
          <w:szCs w:val="28"/>
        </w:rPr>
        <w:t xml:space="preserve">В соответствии </w:t>
      </w:r>
      <w:proofErr w:type="gramStart"/>
      <w:r w:rsidRPr="00047755">
        <w:rPr>
          <w:sz w:val="28"/>
          <w:szCs w:val="28"/>
        </w:rPr>
        <w:t>с</w:t>
      </w:r>
      <w:proofErr w:type="gramEnd"/>
      <w:r w:rsidRPr="00047755">
        <w:rPr>
          <w:sz w:val="28"/>
          <w:szCs w:val="28"/>
        </w:rPr>
        <w:t xml:space="preserve"> </w:t>
      </w:r>
      <w:ins w:id="8" w:author="User" w:date="2013-08-21T09:10:00Z">
        <w:del w:id="9" w:author="User01" w:date="2013-08-21T18:25:00Z">
          <w:r w:rsidR="00A75CDD" w:rsidRPr="00047755" w:rsidDel="00B80754">
            <w:rPr>
              <w:sz w:val="28"/>
              <w:szCs w:val="28"/>
            </w:rPr>
            <w:delText>нормативное значение ветрового давления - 0,23 кПа;</w:delText>
          </w:r>
        </w:del>
      </w:ins>
    </w:p>
    <w:p w:rsidR="00A75CDD" w:rsidRPr="00047755" w:rsidDel="00B80754" w:rsidRDefault="00A75CDD" w:rsidP="00866D33">
      <w:pPr>
        <w:spacing w:line="360" w:lineRule="auto"/>
        <w:ind w:firstLine="709"/>
        <w:jc w:val="both"/>
        <w:rPr>
          <w:ins w:id="10" w:author="User" w:date="2013-08-21T09:10:00Z"/>
          <w:del w:id="11" w:author="User01" w:date="2013-08-21T18:25:00Z"/>
          <w:sz w:val="28"/>
          <w:szCs w:val="28"/>
        </w:rPr>
      </w:pPr>
      <w:ins w:id="12" w:author="User" w:date="2013-08-21T09:10:00Z">
        <w:del w:id="13" w:author="User01" w:date="2013-08-21T18:25:00Z">
          <w:r w:rsidRPr="00047755" w:rsidDel="00B80754">
            <w:rPr>
              <w:sz w:val="28"/>
              <w:szCs w:val="28"/>
            </w:rPr>
            <w:delText>расчетное значение веса снегового покрова на 1м2 горизонтальной поверхности - 1,8 кПа.</w:delText>
          </w:r>
        </w:del>
      </w:ins>
    </w:p>
    <w:p w:rsidR="00C70F6D" w:rsidRDefault="00047755" w:rsidP="00866D33">
      <w:pPr>
        <w:spacing w:line="360" w:lineRule="auto"/>
        <w:ind w:firstLine="709"/>
        <w:jc w:val="both"/>
        <w:rPr>
          <w:sz w:val="28"/>
          <w:szCs w:val="28"/>
        </w:rPr>
      </w:pPr>
      <w:r w:rsidRPr="00047755">
        <w:rPr>
          <w:sz w:val="28"/>
          <w:szCs w:val="28"/>
        </w:rPr>
        <w:t>Генеральным планом городского поселения - город Семилуки Семилукского муниципального района</w:t>
      </w:r>
      <w:r>
        <w:rPr>
          <w:sz w:val="28"/>
          <w:szCs w:val="28"/>
        </w:rPr>
        <w:t xml:space="preserve"> рассматриваемая в проекте планировки </w:t>
      </w:r>
      <w:r w:rsidR="00C70F6D">
        <w:rPr>
          <w:sz w:val="28"/>
          <w:szCs w:val="28"/>
        </w:rPr>
        <w:t>территория микрорайона «Северный» расположена в пределах следующих территориальных зон:</w:t>
      </w:r>
    </w:p>
    <w:p w:rsidR="00C70F6D" w:rsidRPr="00866D33" w:rsidRDefault="00C70F6D" w:rsidP="00866D33">
      <w:pPr>
        <w:spacing w:line="360" w:lineRule="auto"/>
        <w:ind w:firstLine="709"/>
        <w:jc w:val="both"/>
        <w:rPr>
          <w:sz w:val="28"/>
          <w:szCs w:val="28"/>
        </w:rPr>
      </w:pPr>
      <w:r w:rsidRPr="00866D33">
        <w:rPr>
          <w:sz w:val="28"/>
          <w:szCs w:val="28"/>
        </w:rPr>
        <w:t>Ж-1–  Зона индивидуальной застройки.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 xml:space="preserve">Основные </w:t>
      </w:r>
      <w:r>
        <w:rPr>
          <w:sz w:val="28"/>
          <w:szCs w:val="28"/>
          <w:u w:val="single"/>
        </w:rPr>
        <w:t>виды разрешенного использования: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Отдельно стоящие индивидуальные дома на 1-2 семьи, коттеджи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Малоэтажные блокированные дома с </w:t>
      </w:r>
      <w:proofErr w:type="spellStart"/>
      <w:r w:rsidRPr="00C70F6D">
        <w:rPr>
          <w:sz w:val="28"/>
          <w:szCs w:val="28"/>
        </w:rPr>
        <w:t>приквартирными</w:t>
      </w:r>
      <w:proofErr w:type="spellEnd"/>
      <w:r w:rsidRPr="00C70F6D">
        <w:rPr>
          <w:sz w:val="28"/>
          <w:szCs w:val="28"/>
        </w:rPr>
        <w:t xml:space="preserve"> участками при каждой квартире.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Общеобразовательные школы, объекты дошкольного воспитания.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Пункты первой медицинской помощи, аптеки, поликлиники, кабинеты врачей общей практики.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Объекты повседневного бытового обслуживания, магазины товаров первой необходимости, предприятия общественного питания, отделения связи.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Спортивные площадки.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Учреждения клубного типа.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Ветлечебницы без содержания животных.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Инженерно-технические сооружения и коммуникации.</w:t>
      </w:r>
    </w:p>
    <w:p w:rsidR="00C70F6D" w:rsidRPr="00C70F6D" w:rsidRDefault="00C70F6D" w:rsidP="00C70F6D">
      <w:pPr>
        <w:pStyle w:val="a3"/>
        <w:numPr>
          <w:ilvl w:val="0"/>
          <w:numId w:val="7"/>
        </w:numPr>
        <w:tabs>
          <w:tab w:val="left" w:pos="-2127"/>
        </w:tabs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Транспортно-пешеходные улицы.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Вспомогательные виды разрешенного использования: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Гаражи индивидуальных машин, встроенные или отдельно стоящие, открытые стоянки, но не более</w:t>
      </w:r>
      <w:proofErr w:type="gramStart"/>
      <w:r w:rsidRPr="00C70F6D">
        <w:rPr>
          <w:sz w:val="28"/>
          <w:szCs w:val="28"/>
        </w:rPr>
        <w:t>,</w:t>
      </w:r>
      <w:proofErr w:type="gramEnd"/>
      <w:r w:rsidRPr="00C70F6D">
        <w:rPr>
          <w:sz w:val="28"/>
          <w:szCs w:val="28"/>
        </w:rPr>
        <w:t xml:space="preserve"> чем два транспортных средства на один земельный участок.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Детские игровые площадки, площадки для отдыха взрослого населения, элементы благоустройства.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Хозяйственные постройки.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Сооружения, связанные с выращиванием цветов, фруктов, овощей (теплицы, парники, оранжереи).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Сады, огороды, подсобные хозяйства.</w:t>
      </w:r>
    </w:p>
    <w:p w:rsidR="00C70F6D" w:rsidRPr="00C70F6D" w:rsidRDefault="00C70F6D" w:rsidP="00C70F6D">
      <w:pPr>
        <w:pStyle w:val="a3"/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Бани, сауны при условии </w:t>
      </w:r>
      <w:proofErr w:type="spellStart"/>
      <w:r w:rsidRPr="00C70F6D">
        <w:rPr>
          <w:sz w:val="28"/>
          <w:szCs w:val="28"/>
        </w:rPr>
        <w:t>канализования</w:t>
      </w:r>
      <w:proofErr w:type="spellEnd"/>
      <w:r w:rsidRPr="00C70F6D">
        <w:rPr>
          <w:sz w:val="28"/>
          <w:szCs w:val="28"/>
        </w:rPr>
        <w:t xml:space="preserve"> стоков.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Условно разрешенные виды использования:</w:t>
      </w:r>
    </w:p>
    <w:p w:rsidR="00C70F6D" w:rsidRPr="00C70F6D" w:rsidRDefault="00C70F6D" w:rsidP="00C70F6D">
      <w:pPr>
        <w:pStyle w:val="a3"/>
        <w:numPr>
          <w:ilvl w:val="0"/>
          <w:numId w:val="9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Временные павильоны розничной торговли*.</w:t>
      </w:r>
    </w:p>
    <w:p w:rsidR="00C70F6D" w:rsidRPr="00C70F6D" w:rsidRDefault="00C70F6D" w:rsidP="00C70F6D">
      <w:pPr>
        <w:pStyle w:val="a3"/>
        <w:numPr>
          <w:ilvl w:val="0"/>
          <w:numId w:val="9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Объекты индивидуальной трудовой деятельности*.</w:t>
      </w:r>
    </w:p>
    <w:p w:rsidR="00C70F6D" w:rsidRPr="00C70F6D" w:rsidRDefault="00C70F6D" w:rsidP="00C70F6D">
      <w:pPr>
        <w:pStyle w:val="a3"/>
        <w:numPr>
          <w:ilvl w:val="0"/>
          <w:numId w:val="9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Объекты религиозного назначения.</w:t>
      </w:r>
    </w:p>
    <w:p w:rsidR="00C70F6D" w:rsidRDefault="00C70F6D" w:rsidP="00C70F6D">
      <w:pPr>
        <w:pStyle w:val="a3"/>
        <w:numPr>
          <w:ilvl w:val="0"/>
          <w:numId w:val="9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Многоквартирные, малоэтажные жилые дома секционного типа.</w:t>
      </w:r>
    </w:p>
    <w:p w:rsidR="00C70F6D" w:rsidRPr="00C70F6D" w:rsidRDefault="00C70F6D" w:rsidP="00C70F6D">
      <w:pPr>
        <w:pStyle w:val="a3"/>
        <w:spacing w:line="360" w:lineRule="auto"/>
        <w:ind w:left="284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Архитектурно-строительные требования: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Усадебный одн</w:t>
      </w:r>
      <w:proofErr w:type="gramStart"/>
      <w:r w:rsidRPr="00C70F6D">
        <w:rPr>
          <w:sz w:val="28"/>
          <w:szCs w:val="28"/>
        </w:rPr>
        <w:t>о-</w:t>
      </w:r>
      <w:proofErr w:type="gramEnd"/>
      <w:r w:rsidRPr="00C70F6D">
        <w:rPr>
          <w:sz w:val="28"/>
          <w:szCs w:val="28"/>
        </w:rPr>
        <w:t xml:space="preserve"> , двухквартирный дом должен отстоять от красной линии улиц не менее 5 м., от красной линии проездов – не менее 3 м. Расстояние от хозяйственных построек до красных линий улиц и проездов должно быть не менее 5 м. В отдельных случаях допускается размещение жилых домов усадебного типа по красной линии улиц в условиях сложившейся застройки.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Минимальные и максимальные размеры земельных участков принимаются в соответствии с решением Совета народных депутатов Семилукского муниципального района №.118 от 17.02.09г.  «Об установлении предельных размеров земельных участков, предоставляемых гражданам в собственность для ведения личного подсобного хозяйства и индивидуального жилищного строительства на территории Семилукского муниципального района».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 существующих кварталах застройки допускается модернизация и реконструкция застройки, сохранившей свою материальную ценность с соблюдением противопожарных требований и санитарных норм, и в соответствии с градостроительным планом  земельного участка.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При проведении строительства строгое соблюдение красных линий, определяющих границы улиц.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Предельное количество этажей для основных строений – до 3-х включительно;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Для всех вспомогательных строений количество этажей - 1 (высота 3,5м);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Линия застройки должна быть четко выражена, при этом ширина земельных участков («палисадников») от фасада зданий должна быть одинаковой.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Строительство жилого дома, объем и качество строительства, оснащение инженерным оборудованием, внешнее благоустройство земельного участка, должны соответствовать </w:t>
      </w:r>
      <w:proofErr w:type="gramStart"/>
      <w:r w:rsidRPr="00C70F6D">
        <w:rPr>
          <w:sz w:val="28"/>
          <w:szCs w:val="28"/>
        </w:rPr>
        <w:t>требованиям</w:t>
      </w:r>
      <w:proofErr w:type="gramEnd"/>
      <w:r w:rsidRPr="00C70F6D">
        <w:rPr>
          <w:sz w:val="28"/>
          <w:szCs w:val="28"/>
        </w:rPr>
        <w:t xml:space="preserve"> установленным в разрешении на строительство и утвержденному градостроительному плану. 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До границы соседнего </w:t>
      </w:r>
      <w:proofErr w:type="spellStart"/>
      <w:r w:rsidRPr="00C70F6D">
        <w:rPr>
          <w:sz w:val="28"/>
          <w:szCs w:val="28"/>
        </w:rPr>
        <w:t>приквартирного</w:t>
      </w:r>
      <w:proofErr w:type="spellEnd"/>
      <w:r w:rsidRPr="00C70F6D">
        <w:rPr>
          <w:sz w:val="28"/>
          <w:szCs w:val="28"/>
        </w:rPr>
        <w:t xml:space="preserve"> участка расстояния по санитарно-бытовым условиям должны быть не менее: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 усадебного дома – 3 м;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 других построек (баня, гараж и др.) – 1 м;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 стволов высокорослых деревьев – 4 м;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 стволов среднерослых деревьев – 2м;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 кустарников – 1 м.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Допускается блокировка хозяйственных построек на смежных земельных участках по взаимному согласию домовладельцев  с учетом требований, при новом строительстве – с учетом пожарных требований.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Расстояние от окон жилых комнат до стен соседнего дома и хозяйственных построек, расположенных на соседних земельных участках, должно быть не менее 6 м. При этом должна обеспечиваться </w:t>
      </w:r>
      <w:proofErr w:type="spellStart"/>
      <w:r w:rsidRPr="00C70F6D">
        <w:rPr>
          <w:sz w:val="28"/>
          <w:szCs w:val="28"/>
        </w:rPr>
        <w:t>непросматриваемость</w:t>
      </w:r>
      <w:proofErr w:type="spellEnd"/>
      <w:r w:rsidRPr="00C70F6D">
        <w:rPr>
          <w:sz w:val="28"/>
          <w:szCs w:val="28"/>
        </w:rPr>
        <w:t xml:space="preserve"> жилых помещений (комнат, кухонь) из окна в окно с применением витражей, пленочного покрытия и т.п.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Вспомогательные строения, за исключением гаражей располагать со стороны улиц не допускается.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Ограждение земельных участков со стороны улиц должно быть единообразным как минимум на протяжении одного квартала с обеих сторон улицы. 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По меже земельных участков рекомендуется устанавливать не глухие ограждения (с применением сетки-</w:t>
      </w:r>
      <w:proofErr w:type="spellStart"/>
      <w:r w:rsidRPr="00C70F6D">
        <w:rPr>
          <w:sz w:val="28"/>
          <w:szCs w:val="28"/>
        </w:rPr>
        <w:t>рабицы</w:t>
      </w:r>
      <w:proofErr w:type="spellEnd"/>
      <w:r w:rsidRPr="00C70F6D">
        <w:rPr>
          <w:sz w:val="28"/>
          <w:szCs w:val="28"/>
        </w:rPr>
        <w:t>, ячеистых сварных металлических сеток, деревянных решетчатых конструкций с площадью просвета не менее 50% от площади забора).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Установка по меже глухих ограждений ( с применением кирпича, асбоцементных листов, пиломатериалов и т.п.) </w:t>
      </w:r>
      <w:proofErr w:type="gramStart"/>
      <w:r w:rsidRPr="00C70F6D">
        <w:rPr>
          <w:sz w:val="28"/>
          <w:szCs w:val="28"/>
        </w:rPr>
        <w:t>может</w:t>
      </w:r>
      <w:proofErr w:type="gramEnd"/>
      <w:r w:rsidRPr="00C70F6D">
        <w:rPr>
          <w:sz w:val="28"/>
          <w:szCs w:val="28"/>
        </w:rPr>
        <w:t xml:space="preserve"> осуществляется без ограничений при их высоте не более 0.75 м (с наращиванием их до предельной высоты </w:t>
      </w:r>
      <w:proofErr w:type="spellStart"/>
      <w:r w:rsidRPr="00C70F6D">
        <w:rPr>
          <w:sz w:val="28"/>
          <w:szCs w:val="28"/>
        </w:rPr>
        <w:t>неглухими</w:t>
      </w:r>
      <w:proofErr w:type="spellEnd"/>
      <w:r w:rsidRPr="00C70F6D">
        <w:rPr>
          <w:sz w:val="28"/>
          <w:szCs w:val="28"/>
        </w:rPr>
        <w:t xml:space="preserve">  конструкциями) Высота ограждений не более 2.2 м.</w:t>
      </w: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Архитектурно-планировочная структура новых массивов жилой застройки должна быть увязана по своим размерам и пропорциям с существующей застройкой.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Санитарно-гигиенические и экологические требования: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Водоснабжение следует производить от централизованных систем в соответствии со СНиП 2.04. 02;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Подключение к централизованной системе канализации или местное </w:t>
      </w:r>
      <w:proofErr w:type="spellStart"/>
      <w:r w:rsidRPr="00C70F6D">
        <w:rPr>
          <w:sz w:val="28"/>
          <w:szCs w:val="28"/>
        </w:rPr>
        <w:t>канализование</w:t>
      </w:r>
      <w:proofErr w:type="spellEnd"/>
      <w:r w:rsidRPr="00C70F6D">
        <w:rPr>
          <w:sz w:val="28"/>
          <w:szCs w:val="28"/>
        </w:rPr>
        <w:t xml:space="preserve"> с размещением выгребных ям только на территориях домовладений;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Санитарная очистка территории;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Обустройство и озеленение прилегающих к земельным участкам тротуаров и газонов. </w:t>
      </w: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C70F6D">
        <w:rPr>
          <w:sz w:val="28"/>
          <w:szCs w:val="28"/>
        </w:rPr>
        <w:t>Мусороудаление</w:t>
      </w:r>
      <w:proofErr w:type="spellEnd"/>
      <w:r w:rsidRPr="00C70F6D">
        <w:rPr>
          <w:sz w:val="28"/>
          <w:szCs w:val="28"/>
        </w:rPr>
        <w:t xml:space="preserve"> осуществлять путем вывоза бытовых отходов в контейнерах со специальных площадок, расстояние от которых до границ участков жилых домов, детских дошкольных и школьных учебных заведений  не менее 20 метров.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Защита от опасных природных процессов: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Проведение мероприятий по инженерной подготовке территории, включая вертикальную планировку с организацией отвода поверхностных вод.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Инженерная защита зданий и сооружений, расположенных  в зонах 1% затопления от реки Дон.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________________________________________________________________________</w:t>
      </w: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* Объекты указанных видов использования могут размещаться только на земельных участках, примыкающих к красным линиям улиц и дорог, являющихся территориями общего пользования.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center"/>
        <w:rPr>
          <w:b/>
          <w:sz w:val="28"/>
          <w:szCs w:val="28"/>
        </w:rPr>
      </w:pPr>
      <w:r w:rsidRPr="00C70F6D">
        <w:rPr>
          <w:b/>
          <w:sz w:val="28"/>
          <w:szCs w:val="28"/>
        </w:rPr>
        <w:t>ИС</w:t>
      </w:r>
      <w:proofErr w:type="gramStart"/>
      <w:r w:rsidRPr="00C70F6D">
        <w:rPr>
          <w:b/>
          <w:sz w:val="28"/>
          <w:szCs w:val="28"/>
        </w:rPr>
        <w:t>1</w:t>
      </w:r>
      <w:proofErr w:type="gramEnd"/>
      <w:r w:rsidRPr="00C70F6D">
        <w:rPr>
          <w:b/>
          <w:sz w:val="28"/>
          <w:szCs w:val="28"/>
        </w:rPr>
        <w:t xml:space="preserve"> - Зоны инженерной и транспортной инфраструктуры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Регламенты носят рекомендательный характер. 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Действия градостроительных регламентов не распространяется на земельные участки: в границах территории общего пользования, в границах территории памятников и ансамблей, занятые линейными объектами, представленные для добычи полезных ископаемых (ст. 36 Градостроительного кодекса РФ). 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C70F6D">
        <w:rPr>
          <w:i/>
          <w:sz w:val="28"/>
          <w:szCs w:val="28"/>
          <w:u w:val="single"/>
        </w:rPr>
        <w:t>Основные виды разрешенного использования:</w:t>
      </w:r>
    </w:p>
    <w:p w:rsidR="00C70F6D" w:rsidRDefault="00C70F6D" w:rsidP="00C70F6D">
      <w:pPr>
        <w:pStyle w:val="a3"/>
        <w:numPr>
          <w:ilvl w:val="0"/>
          <w:numId w:val="10"/>
        </w:numPr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Существующие и проектируемые магистрали для движения  транспорта.</w:t>
      </w:r>
    </w:p>
    <w:p w:rsidR="00C70F6D" w:rsidRPr="00C70F6D" w:rsidRDefault="00C70F6D" w:rsidP="00C70F6D">
      <w:pPr>
        <w:spacing w:line="360" w:lineRule="auto"/>
        <w:jc w:val="both"/>
        <w:rPr>
          <w:sz w:val="28"/>
          <w:szCs w:val="28"/>
        </w:rPr>
      </w:pP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C70F6D">
        <w:rPr>
          <w:i/>
          <w:sz w:val="28"/>
          <w:szCs w:val="28"/>
          <w:u w:val="single"/>
        </w:rPr>
        <w:t>Вспомогательные  виды разрешенного использования:</w:t>
      </w:r>
    </w:p>
    <w:p w:rsidR="00C70F6D" w:rsidRPr="00C70F6D" w:rsidRDefault="00C70F6D" w:rsidP="00C70F6D">
      <w:pPr>
        <w:pStyle w:val="a3"/>
        <w:numPr>
          <w:ilvl w:val="0"/>
          <w:numId w:val="10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Остановочные павильоны, места для остановки транспорта (местные уширения), карманы.</w:t>
      </w:r>
    </w:p>
    <w:p w:rsidR="00C70F6D" w:rsidRPr="00C70F6D" w:rsidRDefault="00C70F6D" w:rsidP="00C70F6D">
      <w:pPr>
        <w:pStyle w:val="a3"/>
        <w:numPr>
          <w:ilvl w:val="0"/>
          <w:numId w:val="10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Защитные зеленые полосы.</w:t>
      </w:r>
    </w:p>
    <w:p w:rsidR="00C70F6D" w:rsidRDefault="00C70F6D" w:rsidP="00C70F6D">
      <w:pPr>
        <w:pStyle w:val="a3"/>
        <w:numPr>
          <w:ilvl w:val="0"/>
          <w:numId w:val="10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Элементы внешнего благоустройства и инженерного оборудования.</w:t>
      </w:r>
    </w:p>
    <w:p w:rsidR="00C70F6D" w:rsidRPr="00C70F6D" w:rsidRDefault="00C70F6D" w:rsidP="00C70F6D">
      <w:pPr>
        <w:spacing w:line="360" w:lineRule="auto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C70F6D">
        <w:rPr>
          <w:i/>
          <w:sz w:val="28"/>
          <w:szCs w:val="28"/>
          <w:u w:val="single"/>
        </w:rPr>
        <w:t>Условно разрешенные виды использования:</w:t>
      </w:r>
    </w:p>
    <w:p w:rsidR="00C70F6D" w:rsidRPr="00C70F6D" w:rsidRDefault="00C70F6D" w:rsidP="00C70F6D">
      <w:pPr>
        <w:pStyle w:val="a3"/>
        <w:numPr>
          <w:ilvl w:val="0"/>
          <w:numId w:val="11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Размещение АЗС согласно расчетам и специальному обоснованию.</w:t>
      </w:r>
    </w:p>
    <w:p w:rsidR="00C70F6D" w:rsidRDefault="00C70F6D" w:rsidP="00C70F6D">
      <w:pPr>
        <w:pStyle w:val="a3"/>
        <w:numPr>
          <w:ilvl w:val="0"/>
          <w:numId w:val="11"/>
        </w:numPr>
        <w:spacing w:line="360" w:lineRule="auto"/>
        <w:ind w:left="284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Автостоянки.</w:t>
      </w:r>
    </w:p>
    <w:p w:rsidR="00C70F6D" w:rsidRPr="00C70F6D" w:rsidRDefault="00C70F6D" w:rsidP="00C70F6D">
      <w:pPr>
        <w:pStyle w:val="a3"/>
        <w:spacing w:line="360" w:lineRule="auto"/>
        <w:ind w:left="284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Архитектурно-строительные требования: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За пределы красных линий в сторону улицы или площади не должны выступать здания и сооружения. </w:t>
      </w:r>
      <w:proofErr w:type="gramStart"/>
      <w:r w:rsidRPr="00C70F6D">
        <w:rPr>
          <w:sz w:val="28"/>
          <w:szCs w:val="28"/>
        </w:rPr>
        <w:t>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  <w:proofErr w:type="gramEnd"/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отдельных нестационарных объектов автосервиса для попутного обслуживания (АЗС, АЗС с объектами автосервиса).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Улично-дорожную сеть следует формировать как единую  систему, взаимосвязанную с  функционально-планировочной организацией территории. 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Реконструкция существующей улично-дорожной сети  должна включать:</w:t>
      </w:r>
    </w:p>
    <w:p w:rsidR="00C70F6D" w:rsidRPr="00C70F6D" w:rsidRDefault="00C70F6D" w:rsidP="00C70F6D">
      <w:pPr>
        <w:pStyle w:val="a3"/>
        <w:numPr>
          <w:ilvl w:val="0"/>
          <w:numId w:val="12"/>
        </w:numPr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изменения элементов поперечного профиля с учетом  современного состояния принятой классификации, ожидаемой интенсивности движения транспорта;</w:t>
      </w:r>
    </w:p>
    <w:p w:rsidR="00C70F6D" w:rsidRPr="00C70F6D" w:rsidRDefault="00C70F6D" w:rsidP="00C70F6D">
      <w:pPr>
        <w:pStyle w:val="a3"/>
        <w:numPr>
          <w:ilvl w:val="0"/>
          <w:numId w:val="12"/>
        </w:numPr>
        <w:spacing w:line="360" w:lineRule="auto"/>
        <w:ind w:left="426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уширение проезжей части перед перекрестками;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Покрытие дорог и тротуаров должно осуществляться с применением долговечных устойчивых материалов, допускающих очистку, уборку и надлежащее сохранение их в процессе эксплуатации в летнее и зимнее время.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Обязательному обустройству подлежит бордюрное  обрамление проезжей части улиц, тротуаров, газонов с учетом требований по обеспеченности беспрепятственного передвижения маломобильных групп населения.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Общее </w:t>
      </w:r>
      <w:proofErr w:type="gramStart"/>
      <w:r w:rsidRPr="00C70F6D">
        <w:rPr>
          <w:sz w:val="28"/>
          <w:szCs w:val="28"/>
        </w:rPr>
        <w:t>архитектурное решение</w:t>
      </w:r>
      <w:proofErr w:type="gramEnd"/>
      <w:r w:rsidRPr="00C70F6D">
        <w:rPr>
          <w:sz w:val="28"/>
          <w:szCs w:val="28"/>
        </w:rPr>
        <w:t xml:space="preserve"> улиц и дорог должно быть  направлено на достижение органичной связи с окружающим ландшафтом и учитывать требования охраны окружающей   среды.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Для обслуживания иногороднего транспорта следует  предусматривать станции технического обслуживания, размещая их на подходах к городу.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При размещении и проектировании АЗС на магистральных улицах следует предусматривать дополнительные полосы  движения для обеспечения въезда и выезда машин.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Особое внимание должно быть уделено проектированию и строительству зданий, образующих уличный фронт, в виду повышенной градостроительной значимости территории.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C70F6D">
        <w:rPr>
          <w:sz w:val="28"/>
          <w:szCs w:val="28"/>
          <w:u w:val="single"/>
        </w:rPr>
        <w:t>Санитарно-гигиенические и экологические требования: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Защитные зеленые полосы должны состоять из многорядных посадок </w:t>
      </w:r>
      <w:proofErr w:type="gramStart"/>
      <w:r w:rsidRPr="00C70F6D">
        <w:rPr>
          <w:sz w:val="28"/>
          <w:szCs w:val="28"/>
        </w:rPr>
        <w:t>пыле</w:t>
      </w:r>
      <w:proofErr w:type="gramEnd"/>
      <w:r w:rsidRPr="00C70F6D">
        <w:rPr>
          <w:sz w:val="28"/>
          <w:szCs w:val="28"/>
        </w:rPr>
        <w:t>-, газоустойчивых древесно-кустарниковых пород с полосами газонов.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Расстояние от зданий, сооружений и объектов инженерного  благоустройства до деревьев и кустарников следует  принимать согласно СНиП 2.07.01-89* п.4.12.</w:t>
      </w:r>
    </w:p>
    <w:p w:rsidR="00C70F6D" w:rsidRPr="00C70F6D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 xml:space="preserve">Для защиты корней деревьев от </w:t>
      </w:r>
      <w:proofErr w:type="spellStart"/>
      <w:r w:rsidRPr="00C70F6D">
        <w:rPr>
          <w:sz w:val="28"/>
          <w:szCs w:val="28"/>
        </w:rPr>
        <w:t>вытаптывания</w:t>
      </w:r>
      <w:proofErr w:type="spellEnd"/>
      <w:r w:rsidRPr="00C70F6D">
        <w:rPr>
          <w:sz w:val="28"/>
          <w:szCs w:val="28"/>
        </w:rPr>
        <w:t xml:space="preserve"> приствольные круги должны обрамляться бордюрным камнем с устройством на поверхности почвы железных или  бетонных решеток.</w:t>
      </w:r>
    </w:p>
    <w:p w:rsidR="00125035" w:rsidRDefault="00C70F6D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 w:rsidRPr="00C70F6D">
        <w:rPr>
          <w:sz w:val="28"/>
          <w:szCs w:val="28"/>
        </w:rPr>
        <w:t>Строительство ливневой канализации с дождеприемниками.</w:t>
      </w:r>
      <w:r>
        <w:rPr>
          <w:sz w:val="28"/>
          <w:szCs w:val="28"/>
        </w:rPr>
        <w:t xml:space="preserve"> </w:t>
      </w:r>
    </w:p>
    <w:p w:rsidR="004A3106" w:rsidRDefault="004A3106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4A3106" w:rsidRPr="004A3106" w:rsidRDefault="004A3106" w:rsidP="00C70F6D">
      <w:pPr>
        <w:pStyle w:val="a3"/>
        <w:spacing w:line="360" w:lineRule="auto"/>
        <w:ind w:left="0" w:firstLine="567"/>
        <w:jc w:val="both"/>
        <w:rPr>
          <w:b/>
          <w:sz w:val="28"/>
          <w:szCs w:val="28"/>
        </w:rPr>
      </w:pPr>
      <w:r w:rsidRPr="004A3106">
        <w:rPr>
          <w:b/>
          <w:sz w:val="28"/>
          <w:szCs w:val="28"/>
        </w:rPr>
        <w:t>О</w:t>
      </w:r>
      <w:proofErr w:type="gramStart"/>
      <w:r w:rsidRPr="004A3106">
        <w:rPr>
          <w:b/>
          <w:sz w:val="28"/>
          <w:szCs w:val="28"/>
        </w:rPr>
        <w:t>2</w:t>
      </w:r>
      <w:proofErr w:type="gramEnd"/>
      <w:r w:rsidRPr="004A3106">
        <w:rPr>
          <w:b/>
          <w:sz w:val="28"/>
          <w:szCs w:val="28"/>
        </w:rPr>
        <w:t xml:space="preserve"> Зона обслуживания местного назначения.</w:t>
      </w:r>
    </w:p>
    <w:p w:rsidR="006E2151" w:rsidRDefault="004A3106" w:rsidP="00C70F6D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4A3106">
        <w:rPr>
          <w:i/>
          <w:sz w:val="28"/>
          <w:szCs w:val="28"/>
          <w:u w:val="single"/>
        </w:rPr>
        <w:t>Основные виды разрешенного использования.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Зона обслуживания с элементами жилья, ориентированная </w:t>
      </w:r>
      <w:proofErr w:type="gramStart"/>
      <w:r w:rsidRPr="004A3106">
        <w:rPr>
          <w:sz w:val="28"/>
          <w:szCs w:val="28"/>
        </w:rPr>
        <w:t>на</w:t>
      </w:r>
      <w:proofErr w:type="gramEnd"/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удовлетворение повседневных и периодических потребностей</w:t>
      </w:r>
    </w:p>
    <w:p w:rsid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населения.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Гостиницы, общежития.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Суды, юридические консультации, нотариальные конторы.</w:t>
      </w:r>
    </w:p>
    <w:p w:rsid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Автовокзалы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 Отделения банков, сберкассы.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Спортивно-досуговые комплексы, кинотеатры, библиотеки.</w:t>
      </w:r>
    </w:p>
    <w:p w:rsid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Станция юных натуралистов, клубы по интересам.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 Предприятия торговли, общественного питания, бытового</w:t>
      </w:r>
      <w:r>
        <w:rPr>
          <w:sz w:val="28"/>
          <w:szCs w:val="28"/>
        </w:rPr>
        <w:t xml:space="preserve"> </w:t>
      </w:r>
      <w:r w:rsidRPr="004A3106">
        <w:rPr>
          <w:sz w:val="28"/>
          <w:szCs w:val="28"/>
        </w:rPr>
        <w:t>обслуживания.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Амбулаторно-поликлинические учреждения.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Отделения банков, почтовые отделения.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Скверы, бульвары.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Организации административного самоуправления.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Аварийно-диспетчерские службы.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Открытые мини рынки.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- Транспортные агентства по сервисному обслуживанию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населения.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- Отделения, участковые пункты милиции и пожарной охраны.</w:t>
      </w:r>
    </w:p>
    <w:p w:rsidR="004A3106" w:rsidRPr="004A3106" w:rsidRDefault="004A3106" w:rsidP="004A3106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- Транспортно-пешеходные улицы.</w:t>
      </w:r>
    </w:p>
    <w:p w:rsidR="006E2151" w:rsidRPr="004A3106" w:rsidRDefault="006E2151" w:rsidP="00C70F6D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</w:p>
    <w:p w:rsidR="004A3106" w:rsidRPr="004A3106" w:rsidRDefault="004A3106" w:rsidP="00C70F6D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4A3106">
        <w:rPr>
          <w:i/>
          <w:sz w:val="28"/>
          <w:szCs w:val="28"/>
          <w:u w:val="single"/>
        </w:rPr>
        <w:t>Вспомогательные в</w:t>
      </w:r>
      <w:r>
        <w:rPr>
          <w:i/>
          <w:sz w:val="28"/>
          <w:szCs w:val="28"/>
          <w:u w:val="single"/>
        </w:rPr>
        <w:t>иды разрешенного использования:</w:t>
      </w:r>
    </w:p>
    <w:p w:rsidR="004A3106" w:rsidRDefault="004A3106" w:rsidP="004A3106">
      <w:pPr>
        <w:pStyle w:val="a3"/>
        <w:numPr>
          <w:ilvl w:val="0"/>
          <w:numId w:val="14"/>
        </w:numPr>
        <w:spacing w:line="360" w:lineRule="auto"/>
        <w:ind w:left="567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A3106">
        <w:rPr>
          <w:sz w:val="28"/>
          <w:szCs w:val="28"/>
        </w:rPr>
        <w:t>Места парковки легковых автомобилей.</w:t>
      </w:r>
    </w:p>
    <w:p w:rsidR="004A3106" w:rsidRDefault="004A3106" w:rsidP="004A3106">
      <w:pPr>
        <w:pStyle w:val="a3"/>
        <w:numPr>
          <w:ilvl w:val="0"/>
          <w:numId w:val="14"/>
        </w:numPr>
        <w:spacing w:line="360" w:lineRule="auto"/>
        <w:ind w:left="567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A3106">
        <w:rPr>
          <w:sz w:val="28"/>
          <w:szCs w:val="28"/>
        </w:rPr>
        <w:t xml:space="preserve">Элементы визуальной информации. </w:t>
      </w:r>
    </w:p>
    <w:p w:rsidR="006E2151" w:rsidRDefault="004A3106" w:rsidP="004A3106">
      <w:pPr>
        <w:pStyle w:val="a3"/>
        <w:numPr>
          <w:ilvl w:val="0"/>
          <w:numId w:val="14"/>
        </w:numPr>
        <w:spacing w:line="360" w:lineRule="auto"/>
        <w:ind w:left="567" w:hanging="141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Общественные туалеты.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Условно разрешенные виды использования. 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Крупные предприятия обслуживания, требующие по нормам больших автостоянок (</w:t>
      </w:r>
      <w:r>
        <w:rPr>
          <w:sz w:val="28"/>
          <w:szCs w:val="28"/>
        </w:rPr>
        <w:t xml:space="preserve">более чем на 50 автомобилей). 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Культовые сооружения. 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Временные сооруж</w:t>
      </w:r>
      <w:r>
        <w:rPr>
          <w:sz w:val="28"/>
          <w:szCs w:val="28"/>
        </w:rPr>
        <w:t xml:space="preserve">ения мелкорозничной торговли. 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Жилая застройка. </w:t>
      </w: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</w:p>
    <w:p w:rsidR="004A3106" w:rsidRDefault="004A3106" w:rsidP="004A3106">
      <w:pPr>
        <w:spacing w:line="360" w:lineRule="auto"/>
        <w:jc w:val="both"/>
        <w:rPr>
          <w:sz w:val="28"/>
          <w:szCs w:val="28"/>
        </w:rPr>
      </w:pPr>
      <w:proofErr w:type="spellStart"/>
      <w:r w:rsidRPr="004A3106">
        <w:rPr>
          <w:sz w:val="28"/>
          <w:szCs w:val="28"/>
          <w:u w:val="single"/>
        </w:rPr>
        <w:t>Архитектурностроительные</w:t>
      </w:r>
      <w:proofErr w:type="spellEnd"/>
      <w:r w:rsidRPr="004A3106">
        <w:rPr>
          <w:sz w:val="28"/>
          <w:szCs w:val="28"/>
          <w:u w:val="single"/>
        </w:rPr>
        <w:t xml:space="preserve"> требования</w:t>
      </w:r>
      <w:r>
        <w:rPr>
          <w:sz w:val="28"/>
          <w:szCs w:val="28"/>
        </w:rPr>
        <w:t xml:space="preserve">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Рекомендуемые нормы расчета и размеры земельных участков учреждений и предприятий обслуживания принимать согласно «Регионального норматива градостроительного проектирования №9-П» и в соотве</w:t>
      </w:r>
      <w:r>
        <w:rPr>
          <w:sz w:val="28"/>
          <w:szCs w:val="28"/>
        </w:rPr>
        <w:t xml:space="preserve">тствии с проектом планировки.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При размещении жилой застройки в комплексе с объектами обслуживания </w:t>
      </w:r>
      <w:proofErr w:type="spellStart"/>
      <w:r w:rsidRPr="004A3106">
        <w:rPr>
          <w:sz w:val="28"/>
          <w:szCs w:val="28"/>
        </w:rPr>
        <w:t>подцентра</w:t>
      </w:r>
      <w:proofErr w:type="spellEnd"/>
      <w:r w:rsidRPr="004A3106">
        <w:rPr>
          <w:sz w:val="28"/>
          <w:szCs w:val="28"/>
        </w:rPr>
        <w:t>, она формируется в виде отдельного уч</w:t>
      </w:r>
      <w:r>
        <w:rPr>
          <w:sz w:val="28"/>
          <w:szCs w:val="28"/>
        </w:rPr>
        <w:t xml:space="preserve">астка или группы жилых домов.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Объекты повседневного спроса размещаются в радиусе пешеходной доступности 500-800м., периодического спроса – 1200 м. - В общественных зданиях и сооружениях следует создавать равные возможности получения услуг всеми категориями населения, в том числе и маломобильными (согласно СП 31- 102-99). 44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</w:p>
    <w:p w:rsidR="004A3106" w:rsidRPr="004A3106" w:rsidRDefault="004A3106" w:rsidP="004A310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3106">
        <w:rPr>
          <w:sz w:val="28"/>
          <w:szCs w:val="28"/>
          <w:u w:val="single"/>
        </w:rPr>
        <w:t xml:space="preserve">Санитарные и экологические требования.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 Рекреационные места у общественных зданий должны иметь повышенную степень долговечности и качество элементов внешнего благоустройства и инженерного оборудования, а также достаточную степень озеленения (30% от нез</w:t>
      </w:r>
      <w:r>
        <w:rPr>
          <w:sz w:val="28"/>
          <w:szCs w:val="28"/>
        </w:rPr>
        <w:t xml:space="preserve">астроенной площадки участка).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Устройство бордюрного обрамления, проезжей ч</w:t>
      </w:r>
      <w:r>
        <w:rPr>
          <w:sz w:val="28"/>
          <w:szCs w:val="28"/>
        </w:rPr>
        <w:t xml:space="preserve">асти улиц, тротуаров, газонов.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</w:p>
    <w:p w:rsidR="004A3106" w:rsidRPr="004A3106" w:rsidRDefault="004A3106" w:rsidP="004A310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3106">
        <w:rPr>
          <w:sz w:val="28"/>
          <w:szCs w:val="28"/>
          <w:u w:val="single"/>
        </w:rPr>
        <w:t xml:space="preserve"> Санитарная чистка территории.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 xml:space="preserve">Для защиты корней деревьев от </w:t>
      </w:r>
      <w:proofErr w:type="spellStart"/>
      <w:r w:rsidRPr="004A3106">
        <w:rPr>
          <w:sz w:val="28"/>
          <w:szCs w:val="28"/>
        </w:rPr>
        <w:t>вытаптывания</w:t>
      </w:r>
      <w:proofErr w:type="spellEnd"/>
      <w:r w:rsidRPr="004A3106">
        <w:rPr>
          <w:sz w:val="28"/>
          <w:szCs w:val="28"/>
        </w:rPr>
        <w:t xml:space="preserve"> предусматривать устройство на поверхности почвы железных или бетонных решеток, моще</w:t>
      </w:r>
      <w:r>
        <w:rPr>
          <w:sz w:val="28"/>
          <w:szCs w:val="28"/>
        </w:rPr>
        <w:t>ние булыжником на ширину кроны.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Защита от</w:t>
      </w:r>
      <w:r>
        <w:rPr>
          <w:sz w:val="28"/>
          <w:szCs w:val="28"/>
        </w:rPr>
        <w:t xml:space="preserve"> опасных природных процессов. </w:t>
      </w:r>
    </w:p>
    <w:p w:rsid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Организация отвода поверхностных вод по лоткам проездов к дождеприемникам, установленным в по</w:t>
      </w:r>
      <w:r>
        <w:rPr>
          <w:sz w:val="28"/>
          <w:szCs w:val="28"/>
        </w:rPr>
        <w:t xml:space="preserve">ниженных местах и вдоль улиц. </w:t>
      </w:r>
    </w:p>
    <w:p w:rsidR="004A3106" w:rsidRPr="004A3106" w:rsidRDefault="004A3106" w:rsidP="004A3106">
      <w:pPr>
        <w:spacing w:line="360" w:lineRule="auto"/>
        <w:ind w:firstLine="709"/>
        <w:jc w:val="both"/>
        <w:rPr>
          <w:sz w:val="28"/>
          <w:szCs w:val="28"/>
        </w:rPr>
      </w:pPr>
      <w:r w:rsidRPr="004A3106">
        <w:rPr>
          <w:sz w:val="28"/>
          <w:szCs w:val="28"/>
        </w:rPr>
        <w:t>При возведении капитальных зданий проведение дополнительных инженерно-геологических изысканий.</w:t>
      </w:r>
    </w:p>
    <w:p w:rsidR="006E2151" w:rsidRPr="004A3106" w:rsidRDefault="006E2151" w:rsidP="004A3106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p w:rsidR="006E2151" w:rsidRDefault="0073524A" w:rsidP="00957487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proofErr w:type="gramStart"/>
      <w:r w:rsidRPr="0073524A">
        <w:rPr>
          <w:b/>
          <w:sz w:val="28"/>
          <w:szCs w:val="28"/>
        </w:rPr>
        <w:t>Р</w:t>
      </w:r>
      <w:proofErr w:type="gramEnd"/>
      <w:r w:rsidRPr="0073524A">
        <w:rPr>
          <w:b/>
          <w:sz w:val="28"/>
          <w:szCs w:val="28"/>
        </w:rPr>
        <w:t xml:space="preserve"> 2 Зелёные насаждения специального назначения</w:t>
      </w:r>
    </w:p>
    <w:p w:rsidR="0073524A" w:rsidRPr="0073524A" w:rsidRDefault="0073524A" w:rsidP="00957487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6E2151" w:rsidRPr="0073524A" w:rsidRDefault="0073524A" w:rsidP="00957487">
      <w:pPr>
        <w:spacing w:line="360" w:lineRule="auto"/>
        <w:jc w:val="both"/>
        <w:rPr>
          <w:i/>
          <w:sz w:val="28"/>
          <w:szCs w:val="28"/>
          <w:u w:val="single"/>
        </w:rPr>
      </w:pPr>
      <w:r w:rsidRPr="0073524A">
        <w:rPr>
          <w:i/>
          <w:sz w:val="28"/>
          <w:szCs w:val="28"/>
          <w:u w:val="single"/>
        </w:rPr>
        <w:t>Основные виды разрешенного использования:</w:t>
      </w:r>
    </w:p>
    <w:p w:rsidR="0073524A" w:rsidRPr="0073524A" w:rsidRDefault="0073524A" w:rsidP="00957487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73524A">
        <w:rPr>
          <w:sz w:val="28"/>
          <w:szCs w:val="28"/>
        </w:rPr>
        <w:t xml:space="preserve">Озеленённые территории санитарно-защитных зон. </w:t>
      </w:r>
    </w:p>
    <w:p w:rsidR="0073524A" w:rsidRPr="0073524A" w:rsidRDefault="0073524A" w:rsidP="00957487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73524A">
        <w:rPr>
          <w:sz w:val="28"/>
          <w:szCs w:val="28"/>
        </w:rPr>
        <w:t xml:space="preserve">Мелиоративные зеленые насаждения. </w:t>
      </w:r>
    </w:p>
    <w:p w:rsidR="0073524A" w:rsidRPr="0073524A" w:rsidRDefault="0073524A" w:rsidP="00957487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73524A">
        <w:rPr>
          <w:sz w:val="28"/>
          <w:szCs w:val="28"/>
        </w:rPr>
        <w:t xml:space="preserve">Насаждения вдоль автомобильных дорог. </w:t>
      </w:r>
    </w:p>
    <w:p w:rsidR="006E2151" w:rsidRDefault="0073524A" w:rsidP="00957487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73524A">
        <w:rPr>
          <w:sz w:val="28"/>
          <w:szCs w:val="28"/>
        </w:rPr>
        <w:t>Питомники, цветочно-оранжерейные хозяйства.</w:t>
      </w:r>
    </w:p>
    <w:p w:rsidR="00957487" w:rsidRDefault="00957487" w:rsidP="00957487">
      <w:pPr>
        <w:pStyle w:val="a3"/>
        <w:spacing w:line="360" w:lineRule="auto"/>
        <w:ind w:left="0"/>
        <w:jc w:val="both"/>
        <w:rPr>
          <w:sz w:val="28"/>
          <w:szCs w:val="28"/>
        </w:rPr>
      </w:pPr>
    </w:p>
    <w:p w:rsidR="00957487" w:rsidRPr="004A3106" w:rsidRDefault="00957487" w:rsidP="00957487">
      <w:pPr>
        <w:pStyle w:val="a3"/>
        <w:spacing w:line="360" w:lineRule="auto"/>
        <w:ind w:left="0" w:firstLine="567"/>
        <w:jc w:val="both"/>
        <w:rPr>
          <w:i/>
          <w:sz w:val="28"/>
          <w:szCs w:val="28"/>
          <w:u w:val="single"/>
        </w:rPr>
      </w:pPr>
      <w:r w:rsidRPr="004A3106">
        <w:rPr>
          <w:i/>
          <w:sz w:val="28"/>
          <w:szCs w:val="28"/>
          <w:u w:val="single"/>
        </w:rPr>
        <w:t>Вспомогательные в</w:t>
      </w:r>
      <w:r>
        <w:rPr>
          <w:i/>
          <w:sz w:val="28"/>
          <w:szCs w:val="28"/>
          <w:u w:val="single"/>
        </w:rPr>
        <w:t>иды разрешенного использования:</w:t>
      </w:r>
    </w:p>
    <w:p w:rsidR="00957487" w:rsidRPr="00957487" w:rsidRDefault="00957487" w:rsidP="00957487">
      <w:pPr>
        <w:pStyle w:val="a3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57487">
        <w:rPr>
          <w:sz w:val="28"/>
          <w:szCs w:val="28"/>
        </w:rPr>
        <w:t>Элементы благоустройства.</w:t>
      </w:r>
    </w:p>
    <w:p w:rsidR="0073524A" w:rsidRDefault="00957487" w:rsidP="00957487">
      <w:pPr>
        <w:pStyle w:val="a3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957487">
        <w:rPr>
          <w:sz w:val="28"/>
          <w:szCs w:val="28"/>
        </w:rPr>
        <w:t>Парковки индив</w:t>
      </w:r>
      <w:r>
        <w:rPr>
          <w:sz w:val="28"/>
          <w:szCs w:val="28"/>
        </w:rPr>
        <w:t>идуальных легковых автомобилей.</w:t>
      </w:r>
    </w:p>
    <w:p w:rsidR="00957487" w:rsidRPr="00957487" w:rsidRDefault="00957487" w:rsidP="00957487">
      <w:pPr>
        <w:spacing w:line="360" w:lineRule="auto"/>
        <w:ind w:firstLine="567"/>
        <w:jc w:val="both"/>
        <w:rPr>
          <w:sz w:val="28"/>
          <w:szCs w:val="28"/>
        </w:rPr>
      </w:pPr>
    </w:p>
    <w:p w:rsidR="00957487" w:rsidRDefault="00957487" w:rsidP="00957487">
      <w:pPr>
        <w:spacing w:line="360" w:lineRule="auto"/>
        <w:ind w:firstLine="567"/>
        <w:jc w:val="both"/>
        <w:rPr>
          <w:sz w:val="28"/>
          <w:szCs w:val="28"/>
        </w:rPr>
      </w:pPr>
      <w:r w:rsidRPr="00957487">
        <w:rPr>
          <w:i/>
          <w:sz w:val="28"/>
          <w:szCs w:val="28"/>
          <w:u w:val="single"/>
        </w:rPr>
        <w:t>Условно разрешенные виды использования</w:t>
      </w:r>
      <w:r>
        <w:rPr>
          <w:sz w:val="28"/>
          <w:szCs w:val="28"/>
        </w:rPr>
        <w:t>:</w:t>
      </w:r>
    </w:p>
    <w:p w:rsidR="00957487" w:rsidRPr="00957487" w:rsidRDefault="00957487" w:rsidP="00957487">
      <w:pPr>
        <w:pStyle w:val="a3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 туалеты</w:t>
      </w:r>
    </w:p>
    <w:p w:rsidR="0020615A" w:rsidRDefault="00957487" w:rsidP="00957487">
      <w:pPr>
        <w:spacing w:line="360" w:lineRule="auto"/>
        <w:ind w:firstLine="567"/>
        <w:rPr>
          <w:b/>
          <w:sz w:val="24"/>
          <w:szCs w:val="24"/>
        </w:rPr>
      </w:pPr>
      <w:proofErr w:type="spellStart"/>
      <w:r w:rsidRPr="00957487">
        <w:rPr>
          <w:sz w:val="28"/>
          <w:szCs w:val="28"/>
          <w:u w:val="single"/>
        </w:rPr>
        <w:t>Санитарногигиенические</w:t>
      </w:r>
      <w:proofErr w:type="spellEnd"/>
      <w:r w:rsidRPr="00957487">
        <w:rPr>
          <w:sz w:val="28"/>
          <w:szCs w:val="28"/>
          <w:u w:val="single"/>
        </w:rPr>
        <w:t xml:space="preserve"> и экологические требования</w:t>
      </w:r>
    </w:p>
    <w:p w:rsidR="00957487" w:rsidRDefault="00957487" w:rsidP="00957487">
      <w:pPr>
        <w:spacing w:line="360" w:lineRule="auto"/>
        <w:ind w:firstLine="567"/>
        <w:jc w:val="both"/>
        <w:rPr>
          <w:sz w:val="28"/>
          <w:szCs w:val="28"/>
        </w:rPr>
      </w:pPr>
      <w:r w:rsidRPr="00957487">
        <w:rPr>
          <w:sz w:val="28"/>
          <w:szCs w:val="28"/>
        </w:rPr>
        <w:t xml:space="preserve">Данная зона предназначена для создания санитарно-защитного барьера между территорией предприятий и территорией жилой застройки, организации дополнительных озелененных площадей, обеспечивающих экранирование, фильтрацию загрязнений атмосферного воздуха, а также создание условий для водопонижения путем устройства биологических фильтров – посадка влаголюбивых деревьев и кустарников (тополь, ива, ольха, черемуха). </w:t>
      </w:r>
    </w:p>
    <w:p w:rsidR="00957487" w:rsidRDefault="00957487" w:rsidP="00957487">
      <w:pPr>
        <w:spacing w:line="360" w:lineRule="auto"/>
        <w:ind w:firstLine="425"/>
        <w:jc w:val="both"/>
        <w:rPr>
          <w:sz w:val="28"/>
          <w:szCs w:val="28"/>
        </w:rPr>
      </w:pPr>
      <w:r w:rsidRPr="00957487">
        <w:rPr>
          <w:sz w:val="28"/>
          <w:szCs w:val="28"/>
        </w:rPr>
        <w:t xml:space="preserve">Мероприятия по уходу за зелёными насаждениями должны включать: санитарные рубки, рубки ухода и улучшение почвенно-грунтовых условий. </w:t>
      </w:r>
    </w:p>
    <w:p w:rsidR="00957487" w:rsidRDefault="00957487" w:rsidP="00957487">
      <w:pPr>
        <w:spacing w:line="360" w:lineRule="auto"/>
        <w:ind w:firstLine="425"/>
        <w:jc w:val="both"/>
        <w:rPr>
          <w:sz w:val="28"/>
          <w:szCs w:val="28"/>
        </w:rPr>
      </w:pPr>
      <w:r w:rsidRPr="00957487">
        <w:rPr>
          <w:sz w:val="28"/>
          <w:szCs w:val="28"/>
        </w:rPr>
        <w:t xml:space="preserve">Площадь питомников следует принимать из расчёта 3-5 м²/чел., в зависимости от уровня обеспеченности населения озеленёнными территориями. </w:t>
      </w:r>
    </w:p>
    <w:p w:rsidR="00957487" w:rsidRDefault="00957487" w:rsidP="00957487">
      <w:pPr>
        <w:spacing w:line="360" w:lineRule="auto"/>
        <w:ind w:firstLine="425"/>
        <w:jc w:val="both"/>
        <w:rPr>
          <w:sz w:val="28"/>
          <w:szCs w:val="28"/>
        </w:rPr>
      </w:pPr>
      <w:r w:rsidRPr="00957487">
        <w:rPr>
          <w:sz w:val="28"/>
          <w:szCs w:val="28"/>
        </w:rPr>
        <w:t>Общую площадь цветочно-оранжерейных хозяйств следует принимать из расчета 0,4м</w:t>
      </w:r>
      <w:proofErr w:type="gramStart"/>
      <w:r w:rsidRPr="00957487">
        <w:rPr>
          <w:sz w:val="28"/>
          <w:szCs w:val="28"/>
        </w:rPr>
        <w:t>2</w:t>
      </w:r>
      <w:proofErr w:type="gramEnd"/>
      <w:r w:rsidRPr="00957487">
        <w:rPr>
          <w:sz w:val="28"/>
          <w:szCs w:val="28"/>
        </w:rPr>
        <w:t xml:space="preserve"> \чел.</w:t>
      </w:r>
    </w:p>
    <w:p w:rsidR="00583A1E" w:rsidRDefault="00585B1C" w:rsidP="00957487">
      <w:pPr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предлагается оставить земельные участки, </w:t>
      </w:r>
      <w:proofErr w:type="spellStart"/>
      <w:r>
        <w:rPr>
          <w:sz w:val="28"/>
          <w:szCs w:val="28"/>
        </w:rPr>
        <w:t>занятуе</w:t>
      </w:r>
      <w:proofErr w:type="spellEnd"/>
      <w:r>
        <w:rPr>
          <w:sz w:val="28"/>
          <w:szCs w:val="28"/>
        </w:rPr>
        <w:t xml:space="preserve"> существующей застройкой, без изменений.</w:t>
      </w: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B63357" w:rsidP="00957487">
      <w:pPr>
        <w:spacing w:line="360" w:lineRule="auto"/>
        <w:ind w:firstLine="425"/>
        <w:jc w:val="both"/>
        <w:rPr>
          <w:sz w:val="28"/>
          <w:szCs w:val="28"/>
        </w:rPr>
      </w:pPr>
    </w:p>
    <w:p w:rsidR="00B63357" w:rsidRDefault="00866D33" w:rsidP="00B63357">
      <w:pPr>
        <w:spacing w:line="360" w:lineRule="auto"/>
        <w:ind w:firstLine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63357">
        <w:rPr>
          <w:b/>
          <w:sz w:val="28"/>
          <w:szCs w:val="28"/>
        </w:rPr>
        <w:t xml:space="preserve">. </w:t>
      </w:r>
      <w:r w:rsidR="00B63357" w:rsidRPr="00B63357">
        <w:rPr>
          <w:b/>
          <w:sz w:val="28"/>
          <w:szCs w:val="28"/>
        </w:rPr>
        <w:t>Архитектурно-планировочная  организация</w:t>
      </w:r>
    </w:p>
    <w:p w:rsidR="00B63357" w:rsidRPr="00B63357" w:rsidRDefault="00B63357" w:rsidP="00B63357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B63357" w:rsidRPr="00AF369B" w:rsidDel="005668F6" w:rsidRDefault="00B63357" w:rsidP="00B63357">
      <w:pPr>
        <w:rPr>
          <w:del w:id="14" w:author="User01" w:date="2013-07-22T14:19:00Z"/>
        </w:rPr>
      </w:pPr>
      <w:del w:id="15" w:author="User01" w:date="2013-07-22T14:19:00Z">
        <w:r w:rsidRPr="00AF369B" w:rsidDel="005668F6">
          <w:delText>Существующий баланс территории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5651"/>
        <w:gridCol w:w="1701"/>
        <w:gridCol w:w="996"/>
      </w:tblGrid>
      <w:tr w:rsidR="00B63357" w:rsidRPr="00AF369B" w:rsidDel="005668F6" w:rsidTr="000E545E">
        <w:trPr>
          <w:trHeight w:val="311"/>
          <w:del w:id="16" w:author="User01" w:date="2013-07-22T14:20:00Z"/>
        </w:trPr>
        <w:tc>
          <w:tcPr>
            <w:tcW w:w="876" w:type="dxa"/>
            <w:vAlign w:val="center"/>
          </w:tcPr>
          <w:p w:rsidR="00B63357" w:rsidRPr="00AF369B" w:rsidDel="005668F6" w:rsidRDefault="00B63357" w:rsidP="00B63357">
            <w:pPr>
              <w:rPr>
                <w:del w:id="17" w:author="User01" w:date="2013-07-22T14:20:00Z"/>
              </w:rPr>
            </w:pPr>
            <w:del w:id="18" w:author="User01" w:date="2013-07-22T14:21:00Z">
              <w:r w:rsidRPr="00250970" w:rsidDel="005668F6">
                <w:delText xml:space="preserve">           </w:delText>
              </w:r>
            </w:del>
            <w:r>
              <w:rPr>
                <w:i/>
              </w:rPr>
              <w:t>№</w:t>
            </w:r>
          </w:p>
        </w:tc>
        <w:tc>
          <w:tcPr>
            <w:tcW w:w="5651" w:type="dxa"/>
            <w:vAlign w:val="center"/>
          </w:tcPr>
          <w:p w:rsidR="00B63357" w:rsidRPr="00AF369B" w:rsidDel="005668F6" w:rsidRDefault="00B63357" w:rsidP="000E545E">
            <w:pPr>
              <w:rPr>
                <w:del w:id="19" w:author="User01" w:date="2013-07-22T14:20:00Z"/>
              </w:rPr>
            </w:pPr>
          </w:p>
          <w:p w:rsidR="00B63357" w:rsidRPr="00AF369B" w:rsidDel="005668F6" w:rsidRDefault="00B63357" w:rsidP="000E545E">
            <w:pPr>
              <w:rPr>
                <w:del w:id="20" w:author="User01" w:date="2013-07-22T14:20:00Z"/>
              </w:rPr>
            </w:pPr>
            <w:del w:id="21" w:author="User01" w:date="2013-07-22T14:20:00Z">
              <w:r w:rsidRPr="00AF369B" w:rsidDel="005668F6">
                <w:delText>Территория</w:delText>
              </w:r>
            </w:del>
          </w:p>
          <w:p w:rsidR="00B63357" w:rsidRPr="00AF369B" w:rsidDel="005668F6" w:rsidRDefault="00B63357" w:rsidP="000E545E">
            <w:pPr>
              <w:rPr>
                <w:del w:id="22" w:author="User01" w:date="2013-07-22T14:20:00Z"/>
              </w:rPr>
            </w:pPr>
          </w:p>
        </w:tc>
        <w:tc>
          <w:tcPr>
            <w:tcW w:w="1701" w:type="dxa"/>
            <w:vAlign w:val="center"/>
          </w:tcPr>
          <w:p w:rsidR="00B63357" w:rsidRPr="00AF369B" w:rsidDel="005668F6" w:rsidRDefault="00B63357" w:rsidP="000E545E">
            <w:pPr>
              <w:rPr>
                <w:del w:id="23" w:author="User01" w:date="2013-07-22T14:20:00Z"/>
              </w:rPr>
            </w:pPr>
            <w:del w:id="24" w:author="User01" w:date="2013-07-22T14:20:00Z">
              <w:r w:rsidDel="005668F6">
                <w:delText xml:space="preserve">Площадь, </w:delText>
              </w:r>
              <w:r w:rsidRPr="00AF369B" w:rsidDel="005668F6">
                <w:delText>га</w:delText>
              </w:r>
            </w:del>
          </w:p>
        </w:tc>
        <w:tc>
          <w:tcPr>
            <w:tcW w:w="996" w:type="dxa"/>
            <w:vAlign w:val="center"/>
          </w:tcPr>
          <w:p w:rsidR="00B63357" w:rsidRPr="00AF369B" w:rsidDel="005668F6" w:rsidRDefault="00B63357" w:rsidP="000E545E">
            <w:pPr>
              <w:rPr>
                <w:del w:id="25" w:author="User01" w:date="2013-07-22T14:20:00Z"/>
              </w:rPr>
            </w:pPr>
            <w:del w:id="26" w:author="User01" w:date="2013-07-22T14:20:00Z">
              <w:r w:rsidRPr="00AF369B" w:rsidDel="005668F6">
                <w:delText>%</w:delText>
              </w:r>
            </w:del>
          </w:p>
        </w:tc>
      </w:tr>
      <w:tr w:rsidR="00B63357" w:rsidRPr="00AF369B" w:rsidDel="005668F6" w:rsidTr="000E545E">
        <w:trPr>
          <w:trHeight w:val="311"/>
          <w:del w:id="27" w:author="User01" w:date="2013-07-22T14:20:00Z"/>
        </w:trPr>
        <w:tc>
          <w:tcPr>
            <w:tcW w:w="876" w:type="dxa"/>
            <w:vAlign w:val="center"/>
          </w:tcPr>
          <w:p w:rsidR="00B63357" w:rsidRPr="00AF369B" w:rsidDel="005668F6" w:rsidRDefault="00B63357" w:rsidP="000E545E">
            <w:pPr>
              <w:rPr>
                <w:del w:id="28" w:author="User01" w:date="2013-07-22T14:20:00Z"/>
              </w:rPr>
            </w:pPr>
            <w:del w:id="29" w:author="User01" w:date="2013-07-22T14:20:00Z">
              <w:r w:rsidRPr="00AF369B" w:rsidDel="005668F6">
                <w:delText>1.</w:delText>
              </w:r>
            </w:del>
          </w:p>
        </w:tc>
        <w:tc>
          <w:tcPr>
            <w:tcW w:w="5651" w:type="dxa"/>
            <w:vAlign w:val="center"/>
          </w:tcPr>
          <w:p w:rsidR="00B63357" w:rsidRPr="00AF369B" w:rsidDel="005668F6" w:rsidRDefault="00B63357" w:rsidP="000E545E">
            <w:pPr>
              <w:rPr>
                <w:del w:id="30" w:author="User01" w:date="2013-07-22T14:20:00Z"/>
              </w:rPr>
            </w:pPr>
            <w:del w:id="31" w:author="User01" w:date="2013-07-22T14:20:00Z">
              <w:r w:rsidRPr="00AF369B" w:rsidDel="005668F6">
                <w:delText xml:space="preserve">Территория  </w:delText>
              </w:r>
            </w:del>
            <w:r>
              <w:t>микрорайона</w:t>
            </w:r>
            <w:del w:id="32" w:author="User01" w:date="2013-07-22T14:20:00Z">
              <w:r w:rsidRPr="00AF369B" w:rsidDel="005668F6">
                <w:delText xml:space="preserve"> </w:delText>
              </w:r>
            </w:del>
          </w:p>
          <w:p w:rsidR="00B63357" w:rsidRPr="00AF369B" w:rsidDel="005668F6" w:rsidRDefault="00B63357" w:rsidP="000E545E">
            <w:pPr>
              <w:rPr>
                <w:del w:id="33" w:author="User01" w:date="2013-07-22T14:20:00Z"/>
              </w:rPr>
            </w:pPr>
            <w:del w:id="34" w:author="User01" w:date="2013-07-22T14:20:00Z">
              <w:r w:rsidRPr="00AF369B" w:rsidDel="005668F6">
                <w:delText>в том числе:</w:delText>
              </w:r>
            </w:del>
          </w:p>
        </w:tc>
        <w:tc>
          <w:tcPr>
            <w:tcW w:w="1701" w:type="dxa"/>
            <w:vAlign w:val="center"/>
          </w:tcPr>
          <w:p w:rsidR="00B63357" w:rsidRPr="00AF369B" w:rsidDel="005668F6" w:rsidRDefault="00B63357" w:rsidP="000E545E">
            <w:pPr>
              <w:rPr>
                <w:del w:id="35" w:author="User01" w:date="2013-07-22T14:20:00Z"/>
              </w:rPr>
            </w:pPr>
            <w:r>
              <w:t>70</w:t>
            </w:r>
          </w:p>
        </w:tc>
        <w:tc>
          <w:tcPr>
            <w:tcW w:w="996" w:type="dxa"/>
            <w:vAlign w:val="center"/>
          </w:tcPr>
          <w:p w:rsidR="00B63357" w:rsidRPr="00AF369B" w:rsidDel="005668F6" w:rsidRDefault="00B63357" w:rsidP="000E545E">
            <w:pPr>
              <w:rPr>
                <w:del w:id="36" w:author="User01" w:date="2013-07-22T14:20:00Z"/>
              </w:rPr>
            </w:pPr>
            <w:del w:id="37" w:author="User01" w:date="2013-07-22T14:20:00Z">
              <w:r w:rsidRPr="00AF369B" w:rsidDel="005668F6">
                <w:delText>100</w:delText>
              </w:r>
            </w:del>
          </w:p>
        </w:tc>
      </w:tr>
      <w:tr w:rsidR="00B63357" w:rsidRPr="00AF369B" w:rsidDel="005668F6" w:rsidTr="000E545E">
        <w:trPr>
          <w:trHeight w:val="326"/>
          <w:del w:id="38" w:author="User01" w:date="2013-07-22T14:20:00Z"/>
        </w:trPr>
        <w:tc>
          <w:tcPr>
            <w:tcW w:w="876" w:type="dxa"/>
            <w:vAlign w:val="center"/>
          </w:tcPr>
          <w:p w:rsidR="00B63357" w:rsidRPr="00AF369B" w:rsidDel="005668F6" w:rsidRDefault="00B63357" w:rsidP="000E545E">
            <w:pPr>
              <w:rPr>
                <w:del w:id="39" w:author="User01" w:date="2013-07-22T14:20:00Z"/>
              </w:rPr>
            </w:pPr>
            <w:del w:id="40" w:author="User01" w:date="2013-07-22T14:20:00Z">
              <w:r w:rsidRPr="00AF369B" w:rsidDel="005668F6">
                <w:delText>1.1</w:delText>
              </w:r>
            </w:del>
          </w:p>
        </w:tc>
        <w:tc>
          <w:tcPr>
            <w:tcW w:w="5651" w:type="dxa"/>
            <w:vAlign w:val="center"/>
          </w:tcPr>
          <w:p w:rsidR="00B63357" w:rsidRPr="00AF369B" w:rsidDel="005668F6" w:rsidRDefault="00B63357" w:rsidP="000E545E">
            <w:pPr>
              <w:rPr>
                <w:del w:id="41" w:author="User01" w:date="2013-07-22T14:20:00Z"/>
              </w:rPr>
            </w:pPr>
            <w:del w:id="42" w:author="User01" w:date="2013-07-22T14:20:00Z">
              <w:r w:rsidDel="005668F6">
                <w:delText>Земли сельскохозяйственного назначения</w:delText>
              </w:r>
            </w:del>
          </w:p>
        </w:tc>
        <w:tc>
          <w:tcPr>
            <w:tcW w:w="1701" w:type="dxa"/>
            <w:vAlign w:val="center"/>
          </w:tcPr>
          <w:p w:rsidR="00B63357" w:rsidRPr="00AF369B" w:rsidDel="005668F6" w:rsidRDefault="00B63357" w:rsidP="000E545E">
            <w:pPr>
              <w:rPr>
                <w:del w:id="43" w:author="User01" w:date="2013-07-22T14:20:00Z"/>
              </w:rPr>
            </w:pPr>
            <w:r>
              <w:t>70</w:t>
            </w:r>
          </w:p>
        </w:tc>
        <w:tc>
          <w:tcPr>
            <w:tcW w:w="996" w:type="dxa"/>
            <w:vAlign w:val="center"/>
          </w:tcPr>
          <w:p w:rsidR="00B63357" w:rsidRPr="00AF369B" w:rsidDel="005668F6" w:rsidRDefault="00B63357" w:rsidP="000E545E">
            <w:pPr>
              <w:rPr>
                <w:del w:id="44" w:author="User01" w:date="2013-07-22T14:20:00Z"/>
                <w:highlight w:val="yellow"/>
              </w:rPr>
            </w:pPr>
            <w:del w:id="45" w:author="User01" w:date="2013-07-17T11:36:00Z">
              <w:r w:rsidDel="003B20A1">
                <w:delText>100</w:delText>
              </w:r>
            </w:del>
          </w:p>
        </w:tc>
      </w:tr>
    </w:tbl>
    <w:p w:rsidR="00B63357" w:rsidRPr="00943EE0" w:rsidDel="005668F6" w:rsidRDefault="00866D33" w:rsidP="00943EE0">
      <w:pPr>
        <w:spacing w:line="360" w:lineRule="auto"/>
        <w:jc w:val="center"/>
        <w:rPr>
          <w:del w:id="46" w:author="User01" w:date="2013-07-22T14:24:00Z"/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43EE0" w:rsidRPr="00943EE0">
        <w:rPr>
          <w:b/>
          <w:sz w:val="28"/>
          <w:szCs w:val="28"/>
        </w:rPr>
        <w:t xml:space="preserve">.1. </w:t>
      </w:r>
      <w:del w:id="47" w:author="User01" w:date="2013-07-22T14:24:00Z">
        <w:r w:rsidR="00B63357" w:rsidRPr="00943EE0" w:rsidDel="005668F6">
          <w:rPr>
            <w:b/>
            <w:sz w:val="28"/>
            <w:szCs w:val="28"/>
          </w:rPr>
          <w:delText>Транспортное обслуживание территории</w:delText>
        </w:r>
      </w:del>
    </w:p>
    <w:p w:rsidR="00B63357" w:rsidRDefault="00B63357" w:rsidP="00943EE0">
      <w:pPr>
        <w:spacing w:line="360" w:lineRule="auto"/>
        <w:jc w:val="center"/>
        <w:rPr>
          <w:b/>
          <w:sz w:val="28"/>
          <w:szCs w:val="28"/>
        </w:rPr>
      </w:pPr>
      <w:del w:id="48" w:author="User01" w:date="2013-07-22T14:24:00Z">
        <w:r w:rsidRPr="00943EE0" w:rsidDel="005668F6">
          <w:rPr>
            <w:b/>
            <w:sz w:val="28"/>
            <w:szCs w:val="28"/>
          </w:rPr>
          <w:delText>4.</w:delText>
        </w:r>
      </w:del>
      <w:r w:rsidRPr="00943EE0">
        <w:rPr>
          <w:b/>
          <w:sz w:val="28"/>
          <w:szCs w:val="28"/>
        </w:rPr>
        <w:t xml:space="preserve"> Проектное предложение по транспортному обслуживанию территории</w:t>
      </w:r>
    </w:p>
    <w:p w:rsidR="00AA5279" w:rsidRPr="00943EE0" w:rsidRDefault="00AA5279" w:rsidP="00943EE0">
      <w:pPr>
        <w:spacing w:line="360" w:lineRule="auto"/>
        <w:jc w:val="center"/>
        <w:rPr>
          <w:b/>
          <w:sz w:val="28"/>
          <w:szCs w:val="28"/>
        </w:rPr>
      </w:pPr>
    </w:p>
    <w:p w:rsidR="00B63357" w:rsidRPr="00943EE0" w:rsidRDefault="00B63357" w:rsidP="00943EE0">
      <w:pPr>
        <w:spacing w:line="360" w:lineRule="auto"/>
        <w:ind w:firstLine="1134"/>
        <w:jc w:val="both"/>
        <w:rPr>
          <w:sz w:val="28"/>
          <w:szCs w:val="28"/>
        </w:rPr>
      </w:pPr>
      <w:r w:rsidRPr="00943EE0">
        <w:rPr>
          <w:sz w:val="28"/>
          <w:szCs w:val="28"/>
        </w:rPr>
        <w:t xml:space="preserve">Для внутренней связи территориальных зон поселка </w:t>
      </w:r>
      <w:r w:rsidR="00943EE0" w:rsidRPr="00943EE0">
        <w:rPr>
          <w:sz w:val="28"/>
          <w:szCs w:val="28"/>
        </w:rPr>
        <w:t xml:space="preserve">имеется существующая </w:t>
      </w:r>
      <w:r w:rsidRPr="00943EE0">
        <w:rPr>
          <w:sz w:val="28"/>
          <w:szCs w:val="28"/>
        </w:rPr>
        <w:t xml:space="preserve"> улично-дорожная сеть с твердым покрытием, а также тротуары для пешеходов. Тротуары планируются шириной </w:t>
      </w:r>
      <w:r w:rsidR="00E124F5">
        <w:rPr>
          <w:sz w:val="28"/>
          <w:szCs w:val="28"/>
        </w:rPr>
        <w:t xml:space="preserve">2,25 </w:t>
      </w:r>
      <w:r w:rsidRPr="00943EE0">
        <w:rPr>
          <w:sz w:val="28"/>
          <w:szCs w:val="28"/>
        </w:rPr>
        <w:t>м вдоль улиц и проездов по направлен</w:t>
      </w:r>
      <w:r w:rsidR="00943EE0" w:rsidRPr="00943EE0">
        <w:rPr>
          <w:sz w:val="28"/>
          <w:szCs w:val="28"/>
        </w:rPr>
        <w:t>иям основных пешеходных потоков</w:t>
      </w:r>
      <w:r w:rsidRPr="00943EE0">
        <w:rPr>
          <w:sz w:val="28"/>
          <w:szCs w:val="28"/>
        </w:rPr>
        <w:t>.</w:t>
      </w:r>
    </w:p>
    <w:p w:rsidR="00B63357" w:rsidRPr="00943EE0" w:rsidRDefault="00B63357" w:rsidP="00943EE0">
      <w:pPr>
        <w:spacing w:line="360" w:lineRule="auto"/>
        <w:ind w:firstLine="1134"/>
        <w:jc w:val="both"/>
        <w:rPr>
          <w:sz w:val="28"/>
          <w:szCs w:val="28"/>
        </w:rPr>
      </w:pPr>
      <w:r w:rsidRPr="00943EE0">
        <w:rPr>
          <w:sz w:val="28"/>
          <w:szCs w:val="28"/>
        </w:rPr>
        <w:t>Предлагаемая транспортная структура включает в себя главн</w:t>
      </w:r>
      <w:r w:rsidR="00E124F5">
        <w:rPr>
          <w:sz w:val="28"/>
          <w:szCs w:val="28"/>
        </w:rPr>
        <w:t>ые</w:t>
      </w:r>
      <w:r w:rsidRPr="00943EE0">
        <w:rPr>
          <w:sz w:val="28"/>
          <w:szCs w:val="28"/>
        </w:rPr>
        <w:t xml:space="preserve"> улиц</w:t>
      </w:r>
      <w:r w:rsidR="00E124F5">
        <w:rPr>
          <w:sz w:val="28"/>
          <w:szCs w:val="28"/>
        </w:rPr>
        <w:t>ы (ул. Радужная, ул. Химиков, ул. Автомобилистов), по которым проложен основной маршрут общественного транспорта</w:t>
      </w:r>
      <w:r w:rsidRPr="00943EE0">
        <w:rPr>
          <w:sz w:val="28"/>
          <w:szCs w:val="28"/>
        </w:rPr>
        <w:t xml:space="preserve"> шириной в красных линиях 20м и второстепенные </w:t>
      </w:r>
      <w:r w:rsidR="00E124F5">
        <w:rPr>
          <w:sz w:val="28"/>
          <w:szCs w:val="28"/>
        </w:rPr>
        <w:t>улицы</w:t>
      </w:r>
      <w:r w:rsidRPr="00943EE0">
        <w:rPr>
          <w:sz w:val="28"/>
          <w:szCs w:val="28"/>
        </w:rPr>
        <w:t xml:space="preserve"> шириной в красных линиях </w:t>
      </w:r>
      <w:r w:rsidR="00AA5279">
        <w:rPr>
          <w:sz w:val="28"/>
          <w:szCs w:val="28"/>
        </w:rPr>
        <w:t xml:space="preserve">15 </w:t>
      </w:r>
      <w:r w:rsidRPr="00943EE0">
        <w:rPr>
          <w:sz w:val="28"/>
          <w:szCs w:val="28"/>
        </w:rPr>
        <w:t>м.</w:t>
      </w:r>
    </w:p>
    <w:p w:rsidR="00B63357" w:rsidRDefault="00B63357" w:rsidP="00943EE0">
      <w:pPr>
        <w:spacing w:line="360" w:lineRule="auto"/>
        <w:ind w:firstLine="1134"/>
        <w:jc w:val="both"/>
        <w:rPr>
          <w:sz w:val="28"/>
          <w:szCs w:val="28"/>
        </w:rPr>
      </w:pPr>
      <w:r w:rsidRPr="00943EE0">
        <w:rPr>
          <w:sz w:val="28"/>
          <w:szCs w:val="28"/>
        </w:rPr>
        <w:t xml:space="preserve">При проектировании и организации улично-дорожной сети в малоэтажной жилой застройке обеспечен проезд автотранспорта ко всем зданиям и сооружениям. Ширина проезжей части принята для </w:t>
      </w:r>
      <w:r w:rsidR="00E124F5">
        <w:rPr>
          <w:sz w:val="28"/>
          <w:szCs w:val="28"/>
        </w:rPr>
        <w:t xml:space="preserve">главных </w:t>
      </w:r>
      <w:r w:rsidRPr="00943EE0">
        <w:rPr>
          <w:sz w:val="28"/>
          <w:szCs w:val="28"/>
        </w:rPr>
        <w:t xml:space="preserve">улиц - </w:t>
      </w:r>
      <w:r w:rsidR="00E124F5">
        <w:rPr>
          <w:sz w:val="28"/>
          <w:szCs w:val="28"/>
        </w:rPr>
        <w:t>6</w:t>
      </w:r>
      <w:r w:rsidRPr="00943EE0">
        <w:rPr>
          <w:sz w:val="28"/>
          <w:szCs w:val="28"/>
        </w:rPr>
        <w:t xml:space="preserve">м с двумя полосами, для </w:t>
      </w:r>
      <w:r w:rsidR="00E124F5">
        <w:rPr>
          <w:sz w:val="28"/>
          <w:szCs w:val="28"/>
        </w:rPr>
        <w:t>второстепенных улиц</w:t>
      </w:r>
      <w:r w:rsidRPr="00943EE0">
        <w:rPr>
          <w:sz w:val="28"/>
          <w:szCs w:val="28"/>
        </w:rPr>
        <w:t xml:space="preserve"> - 3,5м. Все автодороги, включая тупиковые проезды, имеют 2 полосы движения. </w:t>
      </w: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943EE0">
      <w:pPr>
        <w:spacing w:line="360" w:lineRule="auto"/>
        <w:ind w:firstLine="1134"/>
        <w:jc w:val="both"/>
        <w:rPr>
          <w:sz w:val="28"/>
          <w:szCs w:val="28"/>
        </w:rPr>
      </w:pPr>
    </w:p>
    <w:p w:rsidR="00AA5279" w:rsidRDefault="00AA5279" w:rsidP="00AA5279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60720" cy="25793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перечный - рад хим автом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279" w:rsidRDefault="00AA5279" w:rsidP="00AA5279">
      <w:pPr>
        <w:spacing w:line="360" w:lineRule="auto"/>
        <w:jc w:val="both"/>
        <w:rPr>
          <w:sz w:val="28"/>
          <w:szCs w:val="28"/>
        </w:rPr>
      </w:pPr>
    </w:p>
    <w:p w:rsidR="00AA5279" w:rsidRPr="004D3170" w:rsidRDefault="00AA5279" w:rsidP="00AA5279">
      <w:pPr>
        <w:spacing w:line="360" w:lineRule="auto"/>
        <w:jc w:val="both"/>
        <w:rPr>
          <w:b/>
          <w:sz w:val="24"/>
          <w:szCs w:val="28"/>
        </w:rPr>
      </w:pPr>
      <w:r w:rsidRPr="004D3170">
        <w:rPr>
          <w:b/>
          <w:sz w:val="24"/>
          <w:szCs w:val="28"/>
        </w:rPr>
        <w:t>Рис. 1 Поперечный профиль</w:t>
      </w:r>
      <w:r w:rsidR="004D3170" w:rsidRPr="004D3170">
        <w:rPr>
          <w:b/>
          <w:sz w:val="24"/>
          <w:szCs w:val="28"/>
        </w:rPr>
        <w:t xml:space="preserve"> улиц Радужная, Химиков, Автомобилистов</w:t>
      </w:r>
    </w:p>
    <w:p w:rsidR="00AA5279" w:rsidRDefault="00AA5279" w:rsidP="00AA5279">
      <w:pPr>
        <w:spacing w:line="360" w:lineRule="auto"/>
        <w:jc w:val="both"/>
        <w:rPr>
          <w:sz w:val="28"/>
          <w:szCs w:val="28"/>
        </w:rPr>
      </w:pPr>
    </w:p>
    <w:p w:rsidR="00AA5279" w:rsidRDefault="00AA5279" w:rsidP="00AA5279">
      <w:pPr>
        <w:spacing w:line="360" w:lineRule="auto"/>
        <w:jc w:val="both"/>
        <w:rPr>
          <w:sz w:val="28"/>
          <w:szCs w:val="28"/>
        </w:rPr>
      </w:pPr>
    </w:p>
    <w:p w:rsidR="00AA5279" w:rsidRDefault="00AA5279" w:rsidP="00AA5279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60720" cy="25793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перечный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170" w:rsidRDefault="004D3170" w:rsidP="00AA5279">
      <w:pPr>
        <w:spacing w:line="360" w:lineRule="auto"/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>Рис. 2</w:t>
      </w:r>
      <w:r w:rsidRPr="004D3170">
        <w:rPr>
          <w:b/>
          <w:sz w:val="24"/>
          <w:szCs w:val="28"/>
        </w:rPr>
        <w:t xml:space="preserve"> Поперечный профиль </w:t>
      </w:r>
      <w:r>
        <w:rPr>
          <w:b/>
          <w:sz w:val="24"/>
          <w:szCs w:val="28"/>
        </w:rPr>
        <w:t xml:space="preserve">второстепенных </w:t>
      </w:r>
      <w:r w:rsidRPr="004D3170">
        <w:rPr>
          <w:b/>
          <w:sz w:val="24"/>
          <w:szCs w:val="28"/>
        </w:rPr>
        <w:t>улиц</w:t>
      </w: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7400C9" w:rsidRDefault="007400C9" w:rsidP="00AA5279">
      <w:pPr>
        <w:spacing w:line="360" w:lineRule="auto"/>
        <w:jc w:val="both"/>
        <w:rPr>
          <w:b/>
          <w:sz w:val="24"/>
          <w:szCs w:val="28"/>
        </w:rPr>
      </w:pPr>
    </w:p>
    <w:p w:rsidR="007400C9" w:rsidRDefault="007400C9" w:rsidP="00AA5279">
      <w:pPr>
        <w:spacing w:line="360" w:lineRule="auto"/>
        <w:jc w:val="both"/>
        <w:rPr>
          <w:b/>
          <w:sz w:val="24"/>
          <w:szCs w:val="28"/>
        </w:rPr>
      </w:pPr>
    </w:p>
    <w:p w:rsidR="007400C9" w:rsidRDefault="007400C9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AA5279">
      <w:pPr>
        <w:spacing w:line="360" w:lineRule="auto"/>
        <w:jc w:val="both"/>
        <w:rPr>
          <w:b/>
          <w:sz w:val="24"/>
          <w:szCs w:val="28"/>
        </w:rPr>
      </w:pPr>
    </w:p>
    <w:p w:rsidR="00253F03" w:rsidRDefault="00253F03" w:rsidP="00253F03">
      <w:pPr>
        <w:spacing w:line="360" w:lineRule="auto"/>
        <w:jc w:val="center"/>
        <w:rPr>
          <w:b/>
          <w:sz w:val="28"/>
          <w:szCs w:val="28"/>
        </w:rPr>
      </w:pPr>
      <w:r w:rsidRPr="00253F03">
        <w:rPr>
          <w:b/>
          <w:sz w:val="28"/>
          <w:szCs w:val="28"/>
        </w:rPr>
        <w:t>Средства организации дорожного движения</w:t>
      </w:r>
      <w:r>
        <w:rPr>
          <w:b/>
          <w:sz w:val="28"/>
          <w:szCs w:val="28"/>
        </w:rPr>
        <w:t xml:space="preserve"> </w:t>
      </w:r>
    </w:p>
    <w:p w:rsidR="00253F03" w:rsidRPr="00253F03" w:rsidRDefault="00253F03" w:rsidP="00253F03">
      <w:pPr>
        <w:spacing w:line="360" w:lineRule="auto"/>
        <w:jc w:val="center"/>
        <w:rPr>
          <w:b/>
          <w:sz w:val="28"/>
          <w:szCs w:val="28"/>
        </w:rPr>
      </w:pPr>
    </w:p>
    <w:p w:rsidR="00253F03" w:rsidRPr="00253F03" w:rsidRDefault="00253F03" w:rsidP="00253F03">
      <w:pPr>
        <w:spacing w:line="360" w:lineRule="auto"/>
        <w:ind w:firstLine="851"/>
        <w:jc w:val="both"/>
        <w:rPr>
          <w:sz w:val="28"/>
          <w:szCs w:val="28"/>
        </w:rPr>
      </w:pPr>
      <w:r w:rsidRPr="00253F03">
        <w:rPr>
          <w:sz w:val="28"/>
          <w:szCs w:val="28"/>
        </w:rPr>
        <w:t>К средствам организации дорожного движения относятся дорожные знаки, дорожная разметка, направляющие устройства. Правила применения технических средств организации дорожного движения устанавливаются ГОСТ 23457-86.</w:t>
      </w:r>
    </w:p>
    <w:p w:rsidR="00253F03" w:rsidRDefault="00253F03" w:rsidP="00253F03">
      <w:pPr>
        <w:spacing w:line="360" w:lineRule="auto"/>
        <w:ind w:firstLine="851"/>
        <w:jc w:val="both"/>
        <w:rPr>
          <w:sz w:val="28"/>
          <w:szCs w:val="28"/>
        </w:rPr>
      </w:pPr>
      <w:r w:rsidRPr="00253F03">
        <w:rPr>
          <w:sz w:val="28"/>
          <w:szCs w:val="28"/>
        </w:rPr>
        <w:t xml:space="preserve">Технические средства организации дорожного движения должны размещаться с учетом их наилучшей видимости участниками дорожного </w:t>
      </w:r>
      <w:proofErr w:type="gramStart"/>
      <w:r w:rsidRPr="00253F03">
        <w:rPr>
          <w:sz w:val="28"/>
          <w:szCs w:val="28"/>
        </w:rPr>
        <w:t>движения</w:t>
      </w:r>
      <w:proofErr w:type="gramEnd"/>
      <w:r w:rsidRPr="00253F03">
        <w:rPr>
          <w:sz w:val="28"/>
          <w:szCs w:val="28"/>
        </w:rPr>
        <w:t xml:space="preserve"> как в светлое, так и в темное время суток, удобства эксплуатации и обслуживания, а также исключения возможности их непреднамеренных повреждений. При этом они не должны закрываться от участников дорожного движения какими-либо препятствиями.</w:t>
      </w:r>
    </w:p>
    <w:p w:rsidR="00253F03" w:rsidRPr="00253F03" w:rsidRDefault="00253F03" w:rsidP="00253F03">
      <w:pPr>
        <w:spacing w:line="360" w:lineRule="auto"/>
        <w:ind w:firstLine="851"/>
        <w:jc w:val="both"/>
        <w:rPr>
          <w:sz w:val="28"/>
          <w:szCs w:val="28"/>
        </w:rPr>
      </w:pPr>
    </w:p>
    <w:p w:rsidR="00253F03" w:rsidRDefault="00253F03" w:rsidP="00253F03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253F03">
        <w:rPr>
          <w:b/>
          <w:sz w:val="28"/>
          <w:szCs w:val="28"/>
        </w:rPr>
        <w:t>Общественный транспорт</w:t>
      </w:r>
    </w:p>
    <w:p w:rsidR="00253F03" w:rsidRPr="00253F03" w:rsidRDefault="00253F03" w:rsidP="00253F03">
      <w:pPr>
        <w:spacing w:line="360" w:lineRule="auto"/>
        <w:ind w:firstLine="851"/>
        <w:jc w:val="center"/>
        <w:rPr>
          <w:b/>
          <w:sz w:val="28"/>
          <w:szCs w:val="28"/>
        </w:rPr>
      </w:pPr>
    </w:p>
    <w:p w:rsidR="00253F03" w:rsidRDefault="00253F03" w:rsidP="00253F03">
      <w:pPr>
        <w:spacing w:line="360" w:lineRule="auto"/>
        <w:ind w:firstLine="851"/>
        <w:jc w:val="both"/>
        <w:rPr>
          <w:sz w:val="28"/>
          <w:szCs w:val="28"/>
        </w:rPr>
      </w:pPr>
      <w:r w:rsidRPr="00253F03">
        <w:rPr>
          <w:sz w:val="28"/>
          <w:szCs w:val="28"/>
        </w:rPr>
        <w:t>Обслуживание населения общественным транспортом будет осуществляться имеющимся маршрутом общественного транспорта. Вблизи проектируемой территории имеются остановки общественного транспорта.</w:t>
      </w:r>
    </w:p>
    <w:p w:rsidR="00253F03" w:rsidRDefault="00253F03" w:rsidP="00253F03">
      <w:pPr>
        <w:spacing w:line="360" w:lineRule="auto"/>
        <w:ind w:firstLine="851"/>
        <w:jc w:val="both"/>
        <w:rPr>
          <w:sz w:val="28"/>
          <w:szCs w:val="28"/>
        </w:rPr>
      </w:pPr>
    </w:p>
    <w:p w:rsidR="00560BA6" w:rsidRPr="00560BA6" w:rsidRDefault="00175E6F" w:rsidP="00560BA6">
      <w:pPr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60BA6" w:rsidRPr="00560BA6">
        <w:rPr>
          <w:b/>
          <w:sz w:val="28"/>
          <w:szCs w:val="28"/>
        </w:rPr>
        <w:t>.2 Разбивочный чертеж красных линий</w:t>
      </w:r>
    </w:p>
    <w:p w:rsidR="00560BA6" w:rsidRPr="00560BA6" w:rsidRDefault="00560BA6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560BA6" w:rsidRDefault="00560BA6" w:rsidP="00560BA6">
      <w:pPr>
        <w:spacing w:line="360" w:lineRule="auto"/>
        <w:ind w:firstLine="851"/>
        <w:jc w:val="both"/>
        <w:rPr>
          <w:sz w:val="28"/>
          <w:szCs w:val="28"/>
        </w:rPr>
      </w:pPr>
      <w:r w:rsidRPr="00560BA6">
        <w:rPr>
          <w:sz w:val="28"/>
          <w:szCs w:val="28"/>
        </w:rPr>
        <w:t xml:space="preserve">Разбивочный чертёж красных линий выполнен на основании  основного чертежа проекта планировки и геодезической съёмки, привязанной к Местной системе координат. Проектом разработан разбивочный чертёж установления линий градостроительного регулирования, выполненный в масштабе 1:2000, где даны предложения по установлению красных линий улиц в соответствии с действующими нормативными требованиями согласно принятой структуре  </w:t>
      </w:r>
      <w:proofErr w:type="spellStart"/>
      <w:r w:rsidRPr="00560BA6">
        <w:rPr>
          <w:sz w:val="28"/>
          <w:szCs w:val="28"/>
        </w:rPr>
        <w:t>улично</w:t>
      </w:r>
      <w:proofErr w:type="spellEnd"/>
      <w:r w:rsidRPr="00560BA6">
        <w:rPr>
          <w:sz w:val="28"/>
          <w:szCs w:val="28"/>
        </w:rPr>
        <w:t xml:space="preserve">–дорожной сети.. Разбивочный чертеж красных линий выполнен </w:t>
      </w:r>
      <w:proofErr w:type="gramStart"/>
      <w:r w:rsidRPr="00560BA6">
        <w:rPr>
          <w:sz w:val="28"/>
          <w:szCs w:val="28"/>
        </w:rPr>
        <w:t>на</w:t>
      </w:r>
      <w:proofErr w:type="gramEnd"/>
      <w:r w:rsidRPr="00560BA6">
        <w:rPr>
          <w:sz w:val="28"/>
          <w:szCs w:val="28"/>
        </w:rPr>
        <w:t xml:space="preserve"> </w:t>
      </w:r>
      <w:proofErr w:type="gramStart"/>
      <w:r w:rsidRPr="00560BA6">
        <w:rPr>
          <w:sz w:val="28"/>
          <w:szCs w:val="28"/>
        </w:rPr>
        <w:t>основании</w:t>
      </w:r>
      <w:proofErr w:type="gramEnd"/>
      <w:r w:rsidRPr="00560BA6">
        <w:rPr>
          <w:sz w:val="28"/>
          <w:szCs w:val="28"/>
        </w:rPr>
        <w:t xml:space="preserve"> основного чертежа проекта планировки на материалах растровой топографической основы. Система координат - местная, система высот - Балтийская. Проектом разработан разбивочный чертеж установления линий градостроительного регулирования, выполненный в масштабе 1:2000, где даны предложения по установлению красных линий улиц в соответствии с действующими нормативными требованиями согласно принятой структуре улично-дорожной сети.</w:t>
      </w:r>
    </w:p>
    <w:p w:rsidR="00560BA6" w:rsidRDefault="00560BA6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560BA6" w:rsidRDefault="00560BA6" w:rsidP="00560BA6">
      <w:pPr>
        <w:spacing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C442AE">
        <w:rPr>
          <w:sz w:val="28"/>
          <w:szCs w:val="28"/>
        </w:rPr>
        <w:t>3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3400"/>
        <w:gridCol w:w="3400"/>
        <w:gridCol w:w="3128"/>
      </w:tblGrid>
      <w:tr w:rsidR="00560BA6" w:rsidRPr="00560BA6" w:rsidTr="00560BA6">
        <w:trPr>
          <w:trHeight w:val="900"/>
        </w:trPr>
        <w:tc>
          <w:tcPr>
            <w:tcW w:w="9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8"/>
                <w:szCs w:val="28"/>
              </w:rPr>
            </w:pPr>
            <w:r w:rsidRPr="00560BA6">
              <w:rPr>
                <w:b/>
                <w:bCs/>
                <w:sz w:val="28"/>
                <w:szCs w:val="28"/>
              </w:rPr>
              <w:t>Ведомость координат поворотных точек красных линий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5664м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1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519038,72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1287071,22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2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519051,79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1287103,36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519061,53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1287135,21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4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519056,19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1287156,43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519051,58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1287169,74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6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519049,21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1287175,02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7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519046,26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1287179,96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519038,95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1287190,21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9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518991,05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1287209,48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518967,33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1287225,03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</w:t>
            </w:r>
            <w:proofErr w:type="gramStart"/>
            <w:r w:rsidRPr="00560BA6">
              <w:rPr>
                <w:i/>
                <w:iCs/>
              </w:rPr>
              <w:t>1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519038,72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1287071,22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27318м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518969,00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1286967,16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519029,31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1287052,97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518939,39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1287246,69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518857,11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1287302,25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518821,24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1287285,60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518969,00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1286967,16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3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31328м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518958,16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1286954,95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518807,62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1287279,20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518726,86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1287241,09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518869,15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1286934,59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518913,72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1286938,57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518958,16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1286954,95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4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26905м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518846,85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1286935,22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518708,76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1287232,64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518630,69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1287195,80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518755,08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1286927,87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518846,85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1286935,22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26132м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518739,20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1286926,45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518617,12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1287189,40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518523,70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1287145,37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518645,48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1286918,07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518739,20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1286926,45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6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22943м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518629,25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1286916,65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518510,11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1287138,96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518426,79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1287099,69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518516,45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1286906,59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518629,25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1286916,65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7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17091м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518500,57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1286905,17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518413,22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1287093,30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518331,23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1287054,65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518347,14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1287023,46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518354,72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1287002,31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518374,77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1286961,95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518395,40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1286924,28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518408,51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1286896,96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518500,57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1286905,17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8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13697м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518392,38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1286895,52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518381,90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1286917,35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518361,32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1286954,93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518340,76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1286996,33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518333,13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1287017,35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518317,51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1287048,18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518235,03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1287009,45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518296,40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1286887,79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518392,38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1286895,52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9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12071м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518271,66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1286855,81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518278,53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1286878,83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518216,98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1287000,84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518135,89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1286962,57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518174,00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1286892,62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518183,77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1286859,41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518215,01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1286861,29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518271,66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1286855,81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10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18743м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518207,97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1287017,88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518122,51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1287172,48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518103,36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1287221,19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518026,89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1287179,74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518053,76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1287133,49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518097,47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1287046,43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518127,43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1286980,70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518207,97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1287017,88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11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24871м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518308,52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1287066,05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518270,61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1287133,14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518236,14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1287195,50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518223,04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1287217,80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518192,46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1287270,73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518170,27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1287316,95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518101,23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1287281,28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518108,95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1287262,33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518140,63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1287181,05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518225,96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1287027,92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518308,52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1287066,05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20147м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518406,68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1287328,85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518356,16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1287420,74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518182,50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1287326,94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518205,88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1287277,82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518228,64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1287238,43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518290,99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1287273,07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518406,68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1287328,85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13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17017м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518455,43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1287239,52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518413,88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1287315,66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518298,01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1287259,81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518236,15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1287225,44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518249,32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1287203,00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518276,41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1287153,85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518455,43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1287239,52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14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15533м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518500,54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1287157,26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518462,63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1287226,34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518283,75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1287140,73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518296,27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1287117,43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518322,28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1287072,54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518500,54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1287157,26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15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26180м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518618,08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1287426,94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518562,74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1287545,44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518369,73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1287427,93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518420,32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1287335,18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518618,08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1287426,94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16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18269м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518660,10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1287337,53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518624,82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1287413,53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518427,52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1287321,98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518468,98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1287246,01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518660,10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1287337,53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17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16661м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518700,38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1287250,80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518666,42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1287323,92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518476,18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1287232,82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518514,44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1287163,11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518700,38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1287250,80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18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29447м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518718,53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1287259,21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518799,25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1287297,36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518659,45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1287598,32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518580,90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1287553,82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518718,53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1287259,21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19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12046м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518812,75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1287303,72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518844,59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1287318,73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518807,94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1287425,02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518779,48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1287550,95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518714,12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1287516,32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518812,75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1287303,72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20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22000м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518951,54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1287660,87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518911,67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1287733,15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518674,79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1287600,96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518707,59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1287529,98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518951,54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1287660,87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21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14489м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518994,35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1287577,49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518956,74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1287646,64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518792,97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1287558,79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518802,85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1287513,95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518861,62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1287511,59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518887,24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1287517,69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518931,32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1287541,64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518994,35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1287577,49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22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12319м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519206,88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1287778,47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519191,74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1287775,82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518969,90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1287653,39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519006,62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1287586,35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519030,70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1287599,24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519029,90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1287600,73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519055,31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1287614,35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519068,69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1287654,81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519148,85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1287704,23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519206,88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1287778,47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23</w:t>
            </w:r>
          </w:p>
        </w:tc>
      </w:tr>
      <w:tr w:rsidR="00560BA6" w:rsidRPr="00560BA6" w:rsidTr="00560BA6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rPr>
                <w:i/>
                <w:iCs/>
                <w:sz w:val="22"/>
                <w:szCs w:val="22"/>
                <w:u w:val="single"/>
              </w:rPr>
            </w:pPr>
            <w:r w:rsidRPr="00560BA6">
              <w:rPr>
                <w:i/>
                <w:iCs/>
                <w:sz w:val="22"/>
                <w:szCs w:val="22"/>
                <w:u w:val="single"/>
              </w:rPr>
              <w:t>20166м</w:t>
            </w:r>
            <w:r w:rsidRPr="00560BA6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5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560BA6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560BA6" w:rsidRPr="00560BA6" w:rsidTr="00560BA6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BA6" w:rsidRPr="00560BA6" w:rsidRDefault="00560BA6" w:rsidP="00560BA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b/>
                <w:bCs/>
                <w:sz w:val="22"/>
                <w:szCs w:val="22"/>
              </w:rPr>
            </w:pPr>
            <w:r w:rsidRPr="00560BA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518964,82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1287667,85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519171,93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1287782,25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519147,13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1287830,99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519132,27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1287858,59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519020,11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1287794,67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518924,11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1287741,85</w:t>
            </w:r>
          </w:p>
        </w:tc>
      </w:tr>
      <w:tr w:rsidR="00560BA6" w:rsidRPr="00560BA6" w:rsidTr="00560BA6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н131</w:t>
            </w:r>
          </w:p>
        </w:tc>
        <w:tc>
          <w:tcPr>
            <w:tcW w:w="340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518964,82</w:t>
            </w:r>
          </w:p>
        </w:tc>
        <w:tc>
          <w:tcPr>
            <w:tcW w:w="312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  <w:rPr>
                <w:i/>
                <w:iCs/>
              </w:rPr>
            </w:pPr>
            <w:r w:rsidRPr="00560BA6">
              <w:rPr>
                <w:i/>
                <w:iCs/>
              </w:rPr>
              <w:t>1287667,85</w:t>
            </w:r>
          </w:p>
        </w:tc>
      </w:tr>
      <w:tr w:rsidR="00560BA6" w:rsidRPr="00560BA6" w:rsidTr="00560BA6">
        <w:trPr>
          <w:trHeight w:val="75"/>
        </w:trPr>
        <w:tc>
          <w:tcPr>
            <w:tcW w:w="34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  <w:r w:rsidRPr="00560BA6"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  <w:r w:rsidRPr="00560BA6">
              <w:t> 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  <w:r w:rsidRPr="00560BA6">
              <w:t> </w:t>
            </w:r>
          </w:p>
        </w:tc>
      </w:tr>
      <w:tr w:rsidR="00560BA6" w:rsidRPr="00560BA6" w:rsidTr="00560BA6">
        <w:trPr>
          <w:trHeight w:val="264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0BA6" w:rsidRPr="00560BA6" w:rsidRDefault="00560BA6" w:rsidP="00560BA6">
            <w:pPr>
              <w:jc w:val="center"/>
            </w:pPr>
          </w:p>
        </w:tc>
      </w:tr>
    </w:tbl>
    <w:p w:rsidR="00560BA6" w:rsidRDefault="00560BA6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p w:rsidR="0048559E" w:rsidRPr="00125035" w:rsidRDefault="00866D33" w:rsidP="0048559E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4</w:t>
      </w:r>
      <w:r w:rsidR="0048559E">
        <w:rPr>
          <w:b/>
          <w:sz w:val="32"/>
          <w:szCs w:val="28"/>
        </w:rPr>
        <w:t xml:space="preserve">. </w:t>
      </w:r>
      <w:r w:rsidR="0048559E" w:rsidRPr="00125035">
        <w:rPr>
          <w:b/>
          <w:sz w:val="32"/>
          <w:szCs w:val="28"/>
        </w:rPr>
        <w:t>Инженерное обеспечение территории</w:t>
      </w:r>
    </w:p>
    <w:p w:rsidR="0048559E" w:rsidRPr="00125035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Pr="00125035" w:rsidRDefault="00866D33" w:rsidP="0048559E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8559E" w:rsidRPr="00125035">
        <w:rPr>
          <w:b/>
          <w:sz w:val="28"/>
          <w:szCs w:val="28"/>
        </w:rPr>
        <w:t>.1. Водоснабжение</w:t>
      </w:r>
    </w:p>
    <w:p w:rsidR="0048559E" w:rsidRPr="00125035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125035">
        <w:rPr>
          <w:sz w:val="28"/>
          <w:szCs w:val="28"/>
        </w:rPr>
        <w:t>Водоснабжение территории жилой застройки микрорайона</w:t>
      </w:r>
      <w:r>
        <w:rPr>
          <w:sz w:val="28"/>
          <w:szCs w:val="28"/>
        </w:rPr>
        <w:t xml:space="preserve"> «Северный»</w:t>
      </w:r>
      <w:r w:rsidRPr="00125035">
        <w:rPr>
          <w:sz w:val="28"/>
          <w:szCs w:val="28"/>
        </w:rPr>
        <w:t xml:space="preserve"> г. Семилуки Семилукского муниципального района </w:t>
      </w:r>
      <w:r>
        <w:rPr>
          <w:sz w:val="28"/>
          <w:szCs w:val="28"/>
        </w:rPr>
        <w:t>ведется</w:t>
      </w:r>
      <w:r w:rsidRPr="00125035">
        <w:rPr>
          <w:sz w:val="28"/>
          <w:szCs w:val="28"/>
        </w:rPr>
        <w:t xml:space="preserve"> от существующего водозаборного узла (ВЗУ) в соответствии с Техническими Условиями.</w:t>
      </w:r>
      <w:r>
        <w:rPr>
          <w:sz w:val="28"/>
          <w:szCs w:val="28"/>
        </w:rPr>
        <w:t xml:space="preserve"> Строительство новых  водопроводов проектом не предусматривается.</w:t>
      </w: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Pr="00AB3092" w:rsidRDefault="00866D33" w:rsidP="0048559E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8559E" w:rsidRPr="00AB3092">
        <w:rPr>
          <w:b/>
          <w:sz w:val="28"/>
          <w:szCs w:val="28"/>
        </w:rPr>
        <w:t>.2. Водоотведение</w:t>
      </w:r>
    </w:p>
    <w:p w:rsidR="0048559E" w:rsidRPr="00AB3092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B3092">
        <w:rPr>
          <w:sz w:val="28"/>
          <w:szCs w:val="28"/>
        </w:rPr>
        <w:t>тведени</w:t>
      </w:r>
      <w:r>
        <w:rPr>
          <w:sz w:val="28"/>
          <w:szCs w:val="28"/>
        </w:rPr>
        <w:t>е</w:t>
      </w:r>
      <w:r w:rsidRPr="00AB3092">
        <w:rPr>
          <w:sz w:val="28"/>
          <w:szCs w:val="28"/>
        </w:rPr>
        <w:t xml:space="preserve"> сточных вод от жил</w:t>
      </w:r>
      <w:r>
        <w:rPr>
          <w:sz w:val="28"/>
          <w:szCs w:val="28"/>
        </w:rPr>
        <w:t xml:space="preserve">ой застройки предусматривается </w:t>
      </w:r>
      <w:r w:rsidRPr="00AB3092">
        <w:rPr>
          <w:sz w:val="28"/>
          <w:szCs w:val="28"/>
        </w:rPr>
        <w:t xml:space="preserve"> самотечны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и напорны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сет</w:t>
      </w:r>
      <w:r>
        <w:rPr>
          <w:sz w:val="28"/>
          <w:szCs w:val="28"/>
        </w:rPr>
        <w:t>ями</w:t>
      </w:r>
      <w:r w:rsidRPr="00AB3092">
        <w:rPr>
          <w:sz w:val="28"/>
          <w:szCs w:val="28"/>
        </w:rPr>
        <w:t xml:space="preserve"> канализации,  а канализационны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насосны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станци</w:t>
      </w:r>
      <w:r>
        <w:rPr>
          <w:sz w:val="28"/>
          <w:szCs w:val="28"/>
        </w:rPr>
        <w:t>ями</w:t>
      </w:r>
      <w:r w:rsidRPr="00AB3092">
        <w:rPr>
          <w:sz w:val="28"/>
          <w:szCs w:val="28"/>
        </w:rPr>
        <w:t xml:space="preserve"> подкачки</w:t>
      </w:r>
      <w:r>
        <w:rPr>
          <w:sz w:val="28"/>
          <w:szCs w:val="28"/>
        </w:rPr>
        <w:t xml:space="preserve">. Строительство </w:t>
      </w:r>
      <w:proofErr w:type="gramStart"/>
      <w:r>
        <w:rPr>
          <w:sz w:val="28"/>
          <w:szCs w:val="28"/>
        </w:rPr>
        <w:t>новых</w:t>
      </w:r>
      <w:proofErr w:type="gramEnd"/>
      <w:r>
        <w:rPr>
          <w:sz w:val="28"/>
          <w:szCs w:val="28"/>
        </w:rPr>
        <w:t xml:space="preserve"> сете водоотведения\ не предусматривается.</w:t>
      </w:r>
    </w:p>
    <w:p w:rsidR="0048559E" w:rsidRPr="00261E50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Pr="00261E50" w:rsidRDefault="00866D33" w:rsidP="0048559E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8559E" w:rsidRPr="00261E50">
        <w:rPr>
          <w:b/>
          <w:sz w:val="28"/>
          <w:szCs w:val="28"/>
        </w:rPr>
        <w:t>.3. Газоснабжение</w:t>
      </w:r>
    </w:p>
    <w:p w:rsidR="0048559E" w:rsidRPr="00261E50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Pr="00261E50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261E50">
        <w:rPr>
          <w:sz w:val="28"/>
          <w:szCs w:val="28"/>
        </w:rPr>
        <w:t xml:space="preserve">Природный газ подается в город от </w:t>
      </w:r>
      <w:proofErr w:type="gramStart"/>
      <w:r w:rsidRPr="00261E50">
        <w:rPr>
          <w:sz w:val="28"/>
          <w:szCs w:val="28"/>
        </w:rPr>
        <w:t>существующей</w:t>
      </w:r>
      <w:proofErr w:type="gramEnd"/>
      <w:r w:rsidRPr="00261E50">
        <w:rPr>
          <w:sz w:val="28"/>
          <w:szCs w:val="28"/>
        </w:rPr>
        <w:t xml:space="preserve"> ГРС «Семилуки». В ГРС газ поступает по магистральному газопроводу «Северный Кавказ-Центр». ГРС имеет один выход газа давлением до 0,6 МПа (газопровод высокого давления II категории).</w:t>
      </w: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261E50">
        <w:rPr>
          <w:sz w:val="28"/>
          <w:szCs w:val="28"/>
        </w:rPr>
        <w:t>Микрорайон "</w:t>
      </w:r>
      <w:r>
        <w:rPr>
          <w:sz w:val="28"/>
          <w:szCs w:val="28"/>
        </w:rPr>
        <w:t>Северный</w:t>
      </w:r>
      <w:r w:rsidRPr="00261E50">
        <w:rPr>
          <w:sz w:val="28"/>
          <w:szCs w:val="28"/>
        </w:rPr>
        <w:t xml:space="preserve">" газифицирован. Потребителями газа в указанном микрорайоне являются жилые дома индивидуальной жилой застройки и проектируемый физкультурно-оздоровительный комплекс, использующие природный газ на цели отопления, вентиляции, горячего водоснабжения и приготовления пищи.  </w:t>
      </w:r>
      <w:r>
        <w:rPr>
          <w:sz w:val="28"/>
          <w:szCs w:val="28"/>
        </w:rPr>
        <w:t>Строительство новых сетей газоснабжения не предусматривается.</w:t>
      </w: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Pr="00EB4160" w:rsidRDefault="00866D33" w:rsidP="0048559E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8559E">
        <w:rPr>
          <w:b/>
          <w:sz w:val="28"/>
          <w:szCs w:val="28"/>
        </w:rPr>
        <w:t xml:space="preserve">.4 </w:t>
      </w:r>
      <w:r w:rsidR="0048559E" w:rsidRPr="00EB4160">
        <w:rPr>
          <w:b/>
          <w:sz w:val="28"/>
          <w:szCs w:val="28"/>
        </w:rPr>
        <w:t>Наружное электроосвещение</w:t>
      </w:r>
    </w:p>
    <w:p w:rsidR="0048559E" w:rsidRPr="00EB4160" w:rsidRDefault="0048559E" w:rsidP="0048559E">
      <w:pPr>
        <w:pStyle w:val="a3"/>
        <w:spacing w:line="360" w:lineRule="auto"/>
        <w:ind w:firstLine="426"/>
        <w:jc w:val="both"/>
        <w:rPr>
          <w:sz w:val="28"/>
          <w:szCs w:val="28"/>
        </w:rPr>
      </w:pP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EB4160">
        <w:rPr>
          <w:sz w:val="28"/>
          <w:szCs w:val="28"/>
        </w:rPr>
        <w:t xml:space="preserve"> Сети уличного освещения запроектированы воздушным изолированным проводом СИП-2, подвешенным  на тех же стальных опорах, совместно с ВЛ-0,4 </w:t>
      </w:r>
      <w:proofErr w:type="spellStart"/>
      <w:r w:rsidRPr="00EB4160">
        <w:rPr>
          <w:sz w:val="28"/>
          <w:szCs w:val="28"/>
        </w:rPr>
        <w:t>кВ.</w:t>
      </w:r>
      <w:proofErr w:type="spellEnd"/>
      <w:r w:rsidRPr="00EB4160">
        <w:rPr>
          <w:sz w:val="28"/>
          <w:szCs w:val="28"/>
        </w:rPr>
        <w:t xml:space="preserve"> На опорах установлены светильники ЖКУ-01-150 с лампами высокого давления ДНаТ-150, предназначенными для освещения улиц и обладающими улучшенными светотехническими характеристиками.  На первых опорах установить шкафы наружного освещения (ШНО).</w:t>
      </w: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Default="0048559E" w:rsidP="0048559E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48559E" w:rsidRDefault="0048559E" w:rsidP="00560BA6">
      <w:pPr>
        <w:spacing w:line="360" w:lineRule="auto"/>
        <w:ind w:firstLine="851"/>
        <w:jc w:val="both"/>
        <w:rPr>
          <w:sz w:val="28"/>
          <w:szCs w:val="28"/>
        </w:rPr>
      </w:pPr>
    </w:p>
    <w:sectPr w:rsidR="0048559E" w:rsidSect="00585B1C">
      <w:headerReference w:type="default" r:id="rId13"/>
      <w:pgSz w:w="11906" w:h="16838"/>
      <w:pgMar w:top="1134" w:right="1274" w:bottom="993" w:left="1560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1C" w:rsidRDefault="00585B1C" w:rsidP="00585B1C">
      <w:r>
        <w:separator/>
      </w:r>
    </w:p>
  </w:endnote>
  <w:endnote w:type="continuationSeparator" w:id="0">
    <w:p w:rsidR="00585B1C" w:rsidRDefault="00585B1C" w:rsidP="0058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1C" w:rsidRDefault="00585B1C" w:rsidP="00585B1C">
      <w:r>
        <w:separator/>
      </w:r>
    </w:p>
  </w:footnote>
  <w:footnote w:type="continuationSeparator" w:id="0">
    <w:p w:rsidR="00585B1C" w:rsidRDefault="00585B1C" w:rsidP="00585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755637"/>
      <w:docPartObj>
        <w:docPartGallery w:val="Page Numbers (Top of Page)"/>
        <w:docPartUnique/>
      </w:docPartObj>
    </w:sdtPr>
    <w:sdtContent>
      <w:p w:rsidR="00585B1C" w:rsidRDefault="00585B1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224">
          <w:rPr>
            <w:noProof/>
          </w:rPr>
          <w:t>25</w:t>
        </w:r>
        <w:r>
          <w:fldChar w:fldCharType="end"/>
        </w:r>
      </w:p>
    </w:sdtContent>
  </w:sdt>
  <w:p w:rsidR="00585B1C" w:rsidRDefault="00585B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61E7"/>
    <w:multiLevelType w:val="hybridMultilevel"/>
    <w:tmpl w:val="36CA5712"/>
    <w:lvl w:ilvl="0" w:tplc="0000001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F0244C"/>
    <w:multiLevelType w:val="hybridMultilevel"/>
    <w:tmpl w:val="64EACD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037DF6"/>
    <w:multiLevelType w:val="hybridMultilevel"/>
    <w:tmpl w:val="18E215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5977E3"/>
    <w:multiLevelType w:val="hybridMultilevel"/>
    <w:tmpl w:val="1E24B1A0"/>
    <w:lvl w:ilvl="0" w:tplc="0000001E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6AD2BAB"/>
    <w:multiLevelType w:val="hybridMultilevel"/>
    <w:tmpl w:val="19985262"/>
    <w:lvl w:ilvl="0" w:tplc="00000005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371C58"/>
    <w:multiLevelType w:val="hybridMultilevel"/>
    <w:tmpl w:val="90FA45D8"/>
    <w:lvl w:ilvl="0" w:tplc="00000005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DC214C"/>
    <w:multiLevelType w:val="hybridMultilevel"/>
    <w:tmpl w:val="4E22CA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9D30105"/>
    <w:multiLevelType w:val="multilevel"/>
    <w:tmpl w:val="79726C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C682C28"/>
    <w:multiLevelType w:val="hybridMultilevel"/>
    <w:tmpl w:val="0E68FC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27121DE"/>
    <w:multiLevelType w:val="hybridMultilevel"/>
    <w:tmpl w:val="DBBAF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741580"/>
    <w:multiLevelType w:val="hybridMultilevel"/>
    <w:tmpl w:val="06AAE64C"/>
    <w:lvl w:ilvl="0" w:tplc="5BD092A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A81DEE"/>
    <w:multiLevelType w:val="hybridMultilevel"/>
    <w:tmpl w:val="1F602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B20B64"/>
    <w:multiLevelType w:val="hybridMultilevel"/>
    <w:tmpl w:val="4112D4CE"/>
    <w:lvl w:ilvl="0" w:tplc="0000001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FE61E9F"/>
    <w:multiLevelType w:val="multilevel"/>
    <w:tmpl w:val="22EAD4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E3C2430"/>
    <w:multiLevelType w:val="hybridMultilevel"/>
    <w:tmpl w:val="E40A0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14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69"/>
    <w:rsid w:val="00047755"/>
    <w:rsid w:val="000A7741"/>
    <w:rsid w:val="000E545E"/>
    <w:rsid w:val="00125035"/>
    <w:rsid w:val="00167449"/>
    <w:rsid w:val="00175E6F"/>
    <w:rsid w:val="0020615A"/>
    <w:rsid w:val="00253F03"/>
    <w:rsid w:val="00261E50"/>
    <w:rsid w:val="00292352"/>
    <w:rsid w:val="003534FD"/>
    <w:rsid w:val="0039338D"/>
    <w:rsid w:val="00397528"/>
    <w:rsid w:val="003E50D9"/>
    <w:rsid w:val="00415C8C"/>
    <w:rsid w:val="0048559E"/>
    <w:rsid w:val="004A3106"/>
    <w:rsid w:val="004A76F7"/>
    <w:rsid w:val="004D3170"/>
    <w:rsid w:val="00560BA6"/>
    <w:rsid w:val="00583A1E"/>
    <w:rsid w:val="00585B1C"/>
    <w:rsid w:val="005D5E3C"/>
    <w:rsid w:val="006E2151"/>
    <w:rsid w:val="006F6F41"/>
    <w:rsid w:val="0073370C"/>
    <w:rsid w:val="0073524A"/>
    <w:rsid w:val="007400C9"/>
    <w:rsid w:val="007678F1"/>
    <w:rsid w:val="00795516"/>
    <w:rsid w:val="007B01A2"/>
    <w:rsid w:val="00866D33"/>
    <w:rsid w:val="00891961"/>
    <w:rsid w:val="00943EE0"/>
    <w:rsid w:val="00947B14"/>
    <w:rsid w:val="00957487"/>
    <w:rsid w:val="00974B10"/>
    <w:rsid w:val="00A038D3"/>
    <w:rsid w:val="00A75CDD"/>
    <w:rsid w:val="00AA5279"/>
    <w:rsid w:val="00AB3092"/>
    <w:rsid w:val="00B41A8C"/>
    <w:rsid w:val="00B60024"/>
    <w:rsid w:val="00B63357"/>
    <w:rsid w:val="00B81869"/>
    <w:rsid w:val="00B9362A"/>
    <w:rsid w:val="00BC2C95"/>
    <w:rsid w:val="00C32476"/>
    <w:rsid w:val="00C442AE"/>
    <w:rsid w:val="00C518C3"/>
    <w:rsid w:val="00C625BC"/>
    <w:rsid w:val="00C70F6D"/>
    <w:rsid w:val="00CA1224"/>
    <w:rsid w:val="00CD7F2E"/>
    <w:rsid w:val="00D406AB"/>
    <w:rsid w:val="00DA0F45"/>
    <w:rsid w:val="00DA4E68"/>
    <w:rsid w:val="00DD5C45"/>
    <w:rsid w:val="00DD7096"/>
    <w:rsid w:val="00E124F5"/>
    <w:rsid w:val="00E254DF"/>
    <w:rsid w:val="00F1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E6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15C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5C8C"/>
    <w:pPr>
      <w:widowControl w:val="0"/>
      <w:shd w:val="clear" w:color="auto" w:fill="FFFFFF"/>
      <w:spacing w:line="274" w:lineRule="exact"/>
      <w:ind w:hanging="560"/>
      <w:jc w:val="center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7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32476"/>
    <w:pPr>
      <w:spacing w:after="120" w:line="276" w:lineRule="auto"/>
      <w:ind w:firstLine="709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C324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">
    <w:name w:val="Аля-текст"/>
    <w:basedOn w:val="a"/>
    <w:rsid w:val="00C32476"/>
    <w:pPr>
      <w:autoSpaceDE w:val="0"/>
      <w:spacing w:line="276" w:lineRule="auto"/>
      <w:ind w:firstLine="709"/>
      <w:jc w:val="both"/>
    </w:pPr>
    <w:rPr>
      <w:sz w:val="28"/>
      <w:lang w:eastAsia="ar-SA"/>
    </w:rPr>
  </w:style>
  <w:style w:type="paragraph" w:customStyle="1" w:styleId="ConsPlusTitle">
    <w:name w:val="ConsPlusTitle"/>
    <w:uiPriority w:val="99"/>
    <w:rsid w:val="00C32476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A75CDD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5CDD"/>
    <w:pPr>
      <w:autoSpaceDE w:val="0"/>
      <w:autoSpaceDN w:val="0"/>
      <w:adjustRightInd w:val="0"/>
      <w:spacing w:after="0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560BA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60BA6"/>
    <w:rPr>
      <w:color w:val="800080"/>
      <w:u w:val="single"/>
    </w:rPr>
  </w:style>
  <w:style w:type="paragraph" w:customStyle="1" w:styleId="font5">
    <w:name w:val="font5"/>
    <w:basedOn w:val="a"/>
    <w:rsid w:val="00560BA6"/>
    <w:pPr>
      <w:spacing w:before="100" w:beforeAutospacing="1" w:after="100" w:afterAutospacing="1"/>
    </w:pPr>
    <w:rPr>
      <w:i/>
      <w:iCs/>
      <w:sz w:val="22"/>
      <w:szCs w:val="22"/>
      <w:u w:val="single"/>
    </w:rPr>
  </w:style>
  <w:style w:type="paragraph" w:customStyle="1" w:styleId="xl65">
    <w:name w:val="xl65"/>
    <w:basedOn w:val="a"/>
    <w:rsid w:val="00560B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560BA6"/>
    <w:pPr>
      <w:pBdr>
        <w:top w:val="double" w:sz="6" w:space="0" w:color="000000"/>
        <w:left w:val="single" w:sz="4" w:space="0" w:color="FFFFFF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60BA6"/>
    <w:pP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68">
    <w:name w:val="xl68"/>
    <w:basedOn w:val="a"/>
    <w:rsid w:val="00560BA6"/>
    <w:pPr>
      <w:pBdr>
        <w:top w:val="double" w:sz="6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560BA6"/>
    <w:pPr>
      <w:pBdr>
        <w:top w:val="single" w:sz="4" w:space="0" w:color="000000"/>
        <w:bottom w:val="single" w:sz="4" w:space="0" w:color="000000"/>
        <w:right w:val="double" w:sz="6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71">
    <w:name w:val="xl71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3">
    <w:name w:val="xl73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6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560BA6"/>
    <w:pPr>
      <w:pBdr>
        <w:top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78">
    <w:name w:val="xl78"/>
    <w:basedOn w:val="a"/>
    <w:rsid w:val="00560BA6"/>
    <w:pPr>
      <w:pBdr>
        <w:top w:val="single" w:sz="4" w:space="0" w:color="000000"/>
        <w:left w:val="double" w:sz="6" w:space="0" w:color="000000"/>
        <w:bottom w:val="double" w:sz="6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"/>
    <w:rsid w:val="00560BA6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"/>
    <w:rsid w:val="00560BA6"/>
    <w:pPr>
      <w:pBdr>
        <w:top w:val="single" w:sz="4" w:space="0" w:color="000000"/>
        <w:left w:val="single" w:sz="4" w:space="0" w:color="000000"/>
        <w:bottom w:val="double" w:sz="6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1">
    <w:name w:val="xl81"/>
    <w:basedOn w:val="a"/>
    <w:rsid w:val="00560BA6"/>
    <w:pPr>
      <w:pBdr>
        <w:left w:val="doub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560BA6"/>
    <w:pPr>
      <w:pBdr>
        <w:bottom w:val="single" w:sz="4" w:space="0" w:color="000000"/>
        <w:right w:val="double" w:sz="6" w:space="0" w:color="000000"/>
      </w:pBdr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83">
    <w:name w:val="xl83"/>
    <w:basedOn w:val="a"/>
    <w:rsid w:val="00560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585B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5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85B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5B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E6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15C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5C8C"/>
    <w:pPr>
      <w:widowControl w:val="0"/>
      <w:shd w:val="clear" w:color="auto" w:fill="FFFFFF"/>
      <w:spacing w:line="274" w:lineRule="exact"/>
      <w:ind w:hanging="560"/>
      <w:jc w:val="center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7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32476"/>
    <w:pPr>
      <w:spacing w:after="120" w:line="276" w:lineRule="auto"/>
      <w:ind w:firstLine="709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C324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">
    <w:name w:val="Аля-текст"/>
    <w:basedOn w:val="a"/>
    <w:rsid w:val="00C32476"/>
    <w:pPr>
      <w:autoSpaceDE w:val="0"/>
      <w:spacing w:line="276" w:lineRule="auto"/>
      <w:ind w:firstLine="709"/>
      <w:jc w:val="both"/>
    </w:pPr>
    <w:rPr>
      <w:sz w:val="28"/>
      <w:lang w:eastAsia="ar-SA"/>
    </w:rPr>
  </w:style>
  <w:style w:type="paragraph" w:customStyle="1" w:styleId="ConsPlusTitle">
    <w:name w:val="ConsPlusTitle"/>
    <w:uiPriority w:val="99"/>
    <w:rsid w:val="00C32476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8">
    <w:name w:val="Table Grid"/>
    <w:basedOn w:val="a1"/>
    <w:uiPriority w:val="59"/>
    <w:rsid w:val="00A75CDD"/>
    <w:pPr>
      <w:spacing w:after="0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5CDD"/>
    <w:pPr>
      <w:autoSpaceDE w:val="0"/>
      <w:autoSpaceDN w:val="0"/>
      <w:adjustRightInd w:val="0"/>
      <w:spacing w:after="0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560BA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60BA6"/>
    <w:rPr>
      <w:color w:val="800080"/>
      <w:u w:val="single"/>
    </w:rPr>
  </w:style>
  <w:style w:type="paragraph" w:customStyle="1" w:styleId="font5">
    <w:name w:val="font5"/>
    <w:basedOn w:val="a"/>
    <w:rsid w:val="00560BA6"/>
    <w:pPr>
      <w:spacing w:before="100" w:beforeAutospacing="1" w:after="100" w:afterAutospacing="1"/>
    </w:pPr>
    <w:rPr>
      <w:i/>
      <w:iCs/>
      <w:sz w:val="22"/>
      <w:szCs w:val="22"/>
      <w:u w:val="single"/>
    </w:rPr>
  </w:style>
  <w:style w:type="paragraph" w:customStyle="1" w:styleId="xl65">
    <w:name w:val="xl65"/>
    <w:basedOn w:val="a"/>
    <w:rsid w:val="00560B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560BA6"/>
    <w:pPr>
      <w:pBdr>
        <w:top w:val="double" w:sz="6" w:space="0" w:color="000000"/>
        <w:left w:val="single" w:sz="4" w:space="0" w:color="FFFFFF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60BA6"/>
    <w:pP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68">
    <w:name w:val="xl68"/>
    <w:basedOn w:val="a"/>
    <w:rsid w:val="00560BA6"/>
    <w:pPr>
      <w:pBdr>
        <w:top w:val="double" w:sz="6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560BA6"/>
    <w:pPr>
      <w:pBdr>
        <w:top w:val="single" w:sz="4" w:space="0" w:color="000000"/>
        <w:bottom w:val="single" w:sz="4" w:space="0" w:color="000000"/>
        <w:right w:val="double" w:sz="6" w:space="0" w:color="000000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71">
    <w:name w:val="xl71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3">
    <w:name w:val="xl73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6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560BA6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560BA6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560BA6"/>
    <w:pPr>
      <w:pBdr>
        <w:top w:val="single" w:sz="4" w:space="0" w:color="000000"/>
        <w:bottom w:val="single" w:sz="4" w:space="0" w:color="000000"/>
        <w:right w:val="double" w:sz="6" w:space="0" w:color="000000"/>
      </w:pBdr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78">
    <w:name w:val="xl78"/>
    <w:basedOn w:val="a"/>
    <w:rsid w:val="00560BA6"/>
    <w:pPr>
      <w:pBdr>
        <w:top w:val="single" w:sz="4" w:space="0" w:color="000000"/>
        <w:left w:val="double" w:sz="6" w:space="0" w:color="000000"/>
        <w:bottom w:val="double" w:sz="6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"/>
    <w:rsid w:val="00560BA6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"/>
    <w:rsid w:val="00560BA6"/>
    <w:pPr>
      <w:pBdr>
        <w:top w:val="single" w:sz="4" w:space="0" w:color="000000"/>
        <w:left w:val="single" w:sz="4" w:space="0" w:color="000000"/>
        <w:bottom w:val="double" w:sz="6" w:space="0" w:color="000000"/>
        <w:right w:val="double" w:sz="6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1">
    <w:name w:val="xl81"/>
    <w:basedOn w:val="a"/>
    <w:rsid w:val="00560BA6"/>
    <w:pPr>
      <w:pBdr>
        <w:left w:val="double" w:sz="6" w:space="0" w:color="000000"/>
        <w:bottom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560BA6"/>
    <w:pPr>
      <w:pBdr>
        <w:bottom w:val="single" w:sz="4" w:space="0" w:color="000000"/>
        <w:right w:val="double" w:sz="6" w:space="0" w:color="000000"/>
      </w:pBdr>
      <w:spacing w:before="100" w:beforeAutospacing="1" w:after="100" w:afterAutospacing="1"/>
      <w:textAlignment w:val="center"/>
    </w:pPr>
    <w:rPr>
      <w:i/>
      <w:iCs/>
      <w:sz w:val="22"/>
      <w:szCs w:val="22"/>
      <w:u w:val="single"/>
    </w:rPr>
  </w:style>
  <w:style w:type="paragraph" w:customStyle="1" w:styleId="xl83">
    <w:name w:val="xl83"/>
    <w:basedOn w:val="a"/>
    <w:rsid w:val="00560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585B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5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85B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5B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5C9DB-835D-4B0D-8018-E9202056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38</Pages>
  <Words>6661</Words>
  <Characters>37972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Kadastr</dc:creator>
  <cp:lastModifiedBy>Kadastr</cp:lastModifiedBy>
  <cp:revision>24</cp:revision>
  <dcterms:created xsi:type="dcterms:W3CDTF">2018-12-05T05:54:00Z</dcterms:created>
  <dcterms:modified xsi:type="dcterms:W3CDTF">2018-12-05T13:37:00Z</dcterms:modified>
</cp:coreProperties>
</file>