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869" w:rsidRDefault="00752CBF" w:rsidP="00B9362A">
      <w:pPr>
        <w:keepNext/>
        <w:tabs>
          <w:tab w:val="num" w:pos="0"/>
        </w:tabs>
        <w:spacing w:before="400"/>
        <w:ind w:right="338" w:firstLine="426"/>
        <w:jc w:val="center"/>
        <w:outlineLvl w:val="7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</w:t>
      </w:r>
      <w:r w:rsidR="00B81869">
        <w:rPr>
          <w:b/>
          <w:sz w:val="28"/>
          <w:szCs w:val="28"/>
          <w:lang w:eastAsia="ar-SA"/>
        </w:rPr>
        <w:t>остав проекта</w:t>
      </w:r>
    </w:p>
    <w:p w:rsidR="00B81869" w:rsidRDefault="00B81869" w:rsidP="00B9362A">
      <w:pPr>
        <w:ind w:right="338" w:firstLine="426"/>
        <w:rPr>
          <w:b/>
          <w:sz w:val="28"/>
          <w:lang w:eastAsia="ar-SA"/>
        </w:rPr>
      </w:pPr>
    </w:p>
    <w:tbl>
      <w:tblPr>
        <w:tblW w:w="8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3527"/>
        <w:gridCol w:w="3579"/>
      </w:tblGrid>
      <w:tr w:rsidR="00B81869" w:rsidTr="00E06C5F">
        <w:trPr>
          <w:trHeight w:val="627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869" w:rsidRDefault="00B81869" w:rsidP="00B9362A">
            <w:pPr>
              <w:ind w:firstLine="426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Номер</w:t>
            </w:r>
          </w:p>
          <w:p w:rsidR="00B81869" w:rsidRDefault="00B81869" w:rsidP="00B9362A">
            <w:pPr>
              <w:ind w:firstLine="426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тома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869" w:rsidRDefault="00B81869" w:rsidP="00B9362A">
            <w:pPr>
              <w:ind w:right="34" w:firstLine="426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Наименование материалов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869" w:rsidRDefault="00B81869" w:rsidP="00B9362A">
            <w:pPr>
              <w:ind w:firstLine="426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Название чертежей</w:t>
            </w:r>
          </w:p>
        </w:tc>
      </w:tr>
      <w:tr w:rsidR="00B81869" w:rsidTr="00E06C5F">
        <w:trPr>
          <w:trHeight w:val="422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869" w:rsidRDefault="00B81869" w:rsidP="00B9362A">
            <w:pPr>
              <w:ind w:firstLine="426"/>
              <w:jc w:val="center"/>
              <w:rPr>
                <w:sz w:val="36"/>
                <w:lang w:eastAsia="ar-SA"/>
              </w:rPr>
            </w:pPr>
            <w:r>
              <w:rPr>
                <w:sz w:val="36"/>
                <w:lang w:eastAsia="ar-SA"/>
              </w:rPr>
              <w:t>Том 1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869" w:rsidRDefault="007D2123" w:rsidP="00B9362A">
            <w:pPr>
              <w:spacing w:before="120" w:after="120"/>
              <w:ind w:right="34" w:firstLine="426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Основная </w:t>
            </w:r>
            <w:r w:rsidR="00B81869">
              <w:rPr>
                <w:b/>
                <w:bCs/>
                <w:sz w:val="24"/>
                <w:szCs w:val="24"/>
                <w:lang w:eastAsia="ar-SA"/>
              </w:rPr>
              <w:t>часть проекта планировки</w:t>
            </w:r>
          </w:p>
          <w:p w:rsidR="00B81869" w:rsidRDefault="00B81869" w:rsidP="00B9362A">
            <w:pPr>
              <w:spacing w:before="120" w:after="120"/>
              <w:ind w:right="-108" w:firstLine="426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 Общая пояснительная записка</w:t>
            </w:r>
          </w:p>
          <w:p w:rsidR="00B81869" w:rsidRDefault="00B81869" w:rsidP="00B9362A">
            <w:pPr>
              <w:spacing w:after="280"/>
              <w:ind w:right="34" w:firstLine="426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2. Графические материалы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869" w:rsidRDefault="00B81869" w:rsidP="007D2123">
            <w:pPr>
              <w:spacing w:before="120"/>
              <w:ind w:firstLine="426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Лист 1.  </w:t>
            </w:r>
            <w:r w:rsidR="007D2123">
              <w:rPr>
                <w:sz w:val="24"/>
                <w:szCs w:val="24"/>
                <w:lang w:eastAsia="ar-SA"/>
              </w:rPr>
              <w:t>Чертеж</w:t>
            </w:r>
            <w:r>
              <w:rPr>
                <w:sz w:val="24"/>
                <w:szCs w:val="24"/>
                <w:lang w:eastAsia="ar-SA"/>
              </w:rPr>
              <w:t xml:space="preserve"> проекта планировки</w:t>
            </w:r>
            <w:r w:rsidR="007D2123">
              <w:rPr>
                <w:sz w:val="24"/>
                <w:szCs w:val="24"/>
                <w:lang w:eastAsia="ar-SA"/>
              </w:rPr>
              <w:t xml:space="preserve"> территории</w:t>
            </w:r>
            <w:r>
              <w:rPr>
                <w:sz w:val="24"/>
                <w:szCs w:val="24"/>
                <w:lang w:eastAsia="ar-SA"/>
              </w:rPr>
              <w:t xml:space="preserve">                                                М 1:2000 </w:t>
            </w:r>
          </w:p>
        </w:tc>
      </w:tr>
      <w:tr w:rsidR="00B81869" w:rsidTr="00E06C5F">
        <w:trPr>
          <w:cantSplit/>
          <w:trHeight w:val="438"/>
          <w:jc w:val="center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869" w:rsidRDefault="00B81869" w:rsidP="00B9362A">
            <w:pPr>
              <w:ind w:firstLine="426"/>
              <w:jc w:val="center"/>
              <w:rPr>
                <w:sz w:val="36"/>
                <w:lang w:eastAsia="ar-SA"/>
              </w:rPr>
            </w:pPr>
            <w:r>
              <w:rPr>
                <w:sz w:val="36"/>
                <w:lang w:eastAsia="ar-SA"/>
              </w:rPr>
              <w:t>Том 2</w:t>
            </w:r>
          </w:p>
          <w:p w:rsidR="00B81869" w:rsidRDefault="00B81869" w:rsidP="00B9362A">
            <w:pPr>
              <w:ind w:firstLine="426"/>
              <w:jc w:val="center"/>
              <w:rPr>
                <w:sz w:val="36"/>
                <w:lang w:eastAsia="ar-SA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69" w:rsidRDefault="00B81869" w:rsidP="00B9362A">
            <w:pPr>
              <w:tabs>
                <w:tab w:val="left" w:pos="1211"/>
              </w:tabs>
              <w:spacing w:before="120" w:after="120"/>
              <w:ind w:right="34" w:firstLine="426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 xml:space="preserve">Обосновывающая часть проекта планировки </w:t>
            </w:r>
          </w:p>
          <w:p w:rsidR="00B81869" w:rsidRDefault="00B81869" w:rsidP="00B9362A">
            <w:pPr>
              <w:tabs>
                <w:tab w:val="left" w:pos="1211"/>
              </w:tabs>
              <w:spacing w:before="120" w:after="120"/>
              <w:ind w:right="34" w:firstLine="426"/>
              <w:rPr>
                <w:b/>
                <w:bCs/>
                <w:sz w:val="24"/>
                <w:szCs w:val="24"/>
                <w:lang w:eastAsia="ar-SA"/>
              </w:rPr>
            </w:pPr>
          </w:p>
          <w:p w:rsidR="00B81869" w:rsidRDefault="00B81869" w:rsidP="00B9362A">
            <w:pPr>
              <w:tabs>
                <w:tab w:val="left" w:pos="1211"/>
              </w:tabs>
              <w:spacing w:before="120" w:after="120"/>
              <w:ind w:right="34" w:firstLine="426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 Пояснительная записка, исходно-разрешительная документация</w:t>
            </w:r>
          </w:p>
          <w:p w:rsidR="00B81869" w:rsidRDefault="00B81869" w:rsidP="00B9362A">
            <w:pPr>
              <w:tabs>
                <w:tab w:val="left" w:pos="0"/>
              </w:tabs>
              <w:spacing w:before="120" w:after="120"/>
              <w:ind w:right="34" w:firstLine="426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2. Графические материалы</w:t>
            </w:r>
          </w:p>
          <w:p w:rsidR="00B81869" w:rsidRDefault="00B81869" w:rsidP="00B9362A">
            <w:pPr>
              <w:spacing w:before="120" w:after="120"/>
              <w:ind w:right="34" w:firstLine="426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869" w:rsidRDefault="00B81869" w:rsidP="00B9362A">
            <w:pPr>
              <w:spacing w:before="120"/>
              <w:ind w:firstLine="426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Лист 2. Схема расположения элемента планировочной структуры в документах территориального планирования             М 1:5000 </w:t>
            </w:r>
          </w:p>
          <w:p w:rsidR="00B81869" w:rsidRDefault="00B81869" w:rsidP="00B9362A">
            <w:pPr>
              <w:spacing w:before="120"/>
              <w:ind w:firstLine="426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Лист 3. Схема использования территории на период подготовки проекта планировки          М 1:2000</w:t>
            </w:r>
          </w:p>
          <w:p w:rsidR="00B81869" w:rsidRDefault="00B81869" w:rsidP="00B9362A">
            <w:pPr>
              <w:spacing w:before="120"/>
              <w:ind w:firstLine="426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Лист 4. Схема границ зон с особыми условиями использования территории  М 1:2000</w:t>
            </w:r>
          </w:p>
          <w:p w:rsidR="00B81869" w:rsidRDefault="00B81869" w:rsidP="00B9362A">
            <w:pPr>
              <w:spacing w:before="120"/>
              <w:ind w:firstLine="426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Лист 5. Схема организации улично-дорожной сети и транспортного обслуживания                                                    М 1:2000</w:t>
            </w:r>
          </w:p>
          <w:p w:rsidR="00B81869" w:rsidRDefault="00B81869" w:rsidP="00B9362A">
            <w:pPr>
              <w:ind w:firstLine="426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                                          </w:t>
            </w:r>
          </w:p>
          <w:p w:rsidR="00B81869" w:rsidRDefault="00B81869" w:rsidP="00B9362A">
            <w:pPr>
              <w:ind w:firstLine="426"/>
              <w:rPr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Лист </w:t>
            </w:r>
            <w:r w:rsidR="00DB599F">
              <w:rPr>
                <w:sz w:val="24"/>
                <w:szCs w:val="24"/>
                <w:lang w:eastAsia="ar-SA"/>
              </w:rPr>
              <w:t>6</w:t>
            </w:r>
            <w:r>
              <w:rPr>
                <w:sz w:val="24"/>
                <w:szCs w:val="24"/>
                <w:lang w:eastAsia="ar-SA"/>
              </w:rPr>
              <w:t xml:space="preserve">.  Разбивочный чертёж красных линий                                                </w:t>
            </w:r>
          </w:p>
          <w:p w:rsidR="00B81869" w:rsidRDefault="00B81869" w:rsidP="00B9362A">
            <w:pPr>
              <w:spacing w:after="120"/>
              <w:ind w:firstLine="426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                                           М 1:2000</w:t>
            </w:r>
          </w:p>
        </w:tc>
      </w:tr>
    </w:tbl>
    <w:p w:rsidR="00B81869" w:rsidRDefault="00B81869" w:rsidP="00B9362A">
      <w:pPr>
        <w:ind w:firstLine="426"/>
        <w:rPr>
          <w:lang w:eastAsia="ar-SA"/>
        </w:rPr>
      </w:pPr>
    </w:p>
    <w:p w:rsidR="00E254DF" w:rsidRDefault="00E254DF" w:rsidP="00B9362A">
      <w:pPr>
        <w:ind w:firstLine="426"/>
      </w:pPr>
    </w:p>
    <w:p w:rsidR="00DA4E68" w:rsidRDefault="00DA4E68" w:rsidP="00B9362A">
      <w:pPr>
        <w:ind w:firstLine="426"/>
      </w:pPr>
    </w:p>
    <w:p w:rsidR="00DA4E68" w:rsidRDefault="00DA4E68" w:rsidP="00B9362A">
      <w:pPr>
        <w:ind w:firstLine="426"/>
      </w:pPr>
    </w:p>
    <w:p w:rsidR="00DA4E68" w:rsidRDefault="00DA4E68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52A40">
      <w:pPr>
        <w:spacing w:line="320" w:lineRule="exac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Содержание</w:t>
      </w:r>
    </w:p>
    <w:p w:rsidR="00B52A40" w:rsidRPr="00A10154" w:rsidRDefault="00B52A40" w:rsidP="00B52A40">
      <w:pPr>
        <w:spacing w:before="120" w:line="320" w:lineRule="exact"/>
        <w:ind w:left="57" w:right="57" w:firstLine="567"/>
        <w:jc w:val="right"/>
        <w:rPr>
          <w:rFonts w:ascii="Calibri" w:hAnsi="Calibri"/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</w:t>
      </w:r>
      <w:r w:rsidRPr="00A10154">
        <w:rPr>
          <w:szCs w:val="24"/>
        </w:rPr>
        <w:t>Стр.</w:t>
      </w:r>
    </w:p>
    <w:p w:rsidR="00B52A40" w:rsidRDefault="00B52A40" w:rsidP="00694F30">
      <w:pPr>
        <w:ind w:firstLine="426"/>
      </w:pPr>
    </w:p>
    <w:p w:rsidR="00B52A40" w:rsidRDefault="00B52A40" w:rsidP="00694F30">
      <w:pPr>
        <w:ind w:firstLine="426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959"/>
      </w:tblGrid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>Введение</w:t>
            </w:r>
          </w:p>
        </w:tc>
        <w:tc>
          <w:tcPr>
            <w:tcW w:w="959" w:type="dxa"/>
          </w:tcPr>
          <w:p w:rsidR="00A020EC" w:rsidRDefault="000C00A7" w:rsidP="00694F30">
            <w:r>
              <w:t>4</w:t>
            </w:r>
          </w:p>
        </w:tc>
      </w:tr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>1. 1.</w:t>
            </w:r>
            <w:r w:rsidRPr="00A020EC">
              <w:rPr>
                <w:sz w:val="24"/>
              </w:rPr>
              <w:tab/>
              <w:t>Общая пояснительная записка</w:t>
            </w:r>
          </w:p>
        </w:tc>
        <w:tc>
          <w:tcPr>
            <w:tcW w:w="959" w:type="dxa"/>
          </w:tcPr>
          <w:p w:rsidR="00A020EC" w:rsidRDefault="000C00A7" w:rsidP="00694F30">
            <w:r>
              <w:t>5</w:t>
            </w:r>
          </w:p>
        </w:tc>
      </w:tr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>1.1. Основание для разработки проекта</w:t>
            </w:r>
          </w:p>
        </w:tc>
        <w:tc>
          <w:tcPr>
            <w:tcW w:w="959" w:type="dxa"/>
          </w:tcPr>
          <w:p w:rsidR="00A020EC" w:rsidRDefault="000C00A7" w:rsidP="00694F30">
            <w:r>
              <w:t>5</w:t>
            </w:r>
          </w:p>
        </w:tc>
      </w:tr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>1.2. Исходные данные для проектирования</w:t>
            </w:r>
          </w:p>
        </w:tc>
        <w:tc>
          <w:tcPr>
            <w:tcW w:w="959" w:type="dxa"/>
          </w:tcPr>
          <w:p w:rsidR="00A020EC" w:rsidRDefault="000C00A7" w:rsidP="00694F30">
            <w:r>
              <w:t>6</w:t>
            </w:r>
          </w:p>
        </w:tc>
      </w:tr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>2. Характеристики планируемой территории</w:t>
            </w:r>
          </w:p>
        </w:tc>
        <w:tc>
          <w:tcPr>
            <w:tcW w:w="959" w:type="dxa"/>
          </w:tcPr>
          <w:p w:rsidR="00A020EC" w:rsidRDefault="000C00A7" w:rsidP="00694F30">
            <w:r>
              <w:t>8</w:t>
            </w:r>
          </w:p>
        </w:tc>
      </w:tr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>2.1 Местоположение территории в структуре поселения</w:t>
            </w:r>
          </w:p>
        </w:tc>
        <w:tc>
          <w:tcPr>
            <w:tcW w:w="959" w:type="dxa"/>
          </w:tcPr>
          <w:p w:rsidR="00A020EC" w:rsidRDefault="000C00A7" w:rsidP="00694F30">
            <w:r>
              <w:t>8</w:t>
            </w:r>
          </w:p>
        </w:tc>
      </w:tr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>2.2 Краткая климатическая характеристика</w:t>
            </w:r>
          </w:p>
        </w:tc>
        <w:tc>
          <w:tcPr>
            <w:tcW w:w="959" w:type="dxa"/>
          </w:tcPr>
          <w:p w:rsidR="00A020EC" w:rsidRDefault="000C00A7" w:rsidP="00694F30">
            <w:r>
              <w:t>8</w:t>
            </w:r>
          </w:p>
        </w:tc>
      </w:tr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 xml:space="preserve"> 3. Основные положения архитектурно-планировочного решения</w:t>
            </w:r>
          </w:p>
        </w:tc>
        <w:tc>
          <w:tcPr>
            <w:tcW w:w="959" w:type="dxa"/>
          </w:tcPr>
          <w:p w:rsidR="00A020EC" w:rsidRDefault="000C00A7" w:rsidP="00694F30">
            <w:r>
              <w:t>9</w:t>
            </w:r>
          </w:p>
        </w:tc>
      </w:tr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>4. Социально-экономические параметры развития территории</w:t>
            </w:r>
          </w:p>
        </w:tc>
        <w:tc>
          <w:tcPr>
            <w:tcW w:w="959" w:type="dxa"/>
          </w:tcPr>
          <w:p w:rsidR="00A020EC" w:rsidRDefault="000C00A7" w:rsidP="00694F30">
            <w:r>
              <w:t>10</w:t>
            </w:r>
          </w:p>
        </w:tc>
      </w:tr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>4.1. Жилищное строительство</w:t>
            </w:r>
          </w:p>
        </w:tc>
        <w:tc>
          <w:tcPr>
            <w:tcW w:w="959" w:type="dxa"/>
          </w:tcPr>
          <w:p w:rsidR="00A020EC" w:rsidRDefault="000C00A7" w:rsidP="00694F30">
            <w:r>
              <w:t>10</w:t>
            </w:r>
          </w:p>
        </w:tc>
      </w:tr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>4.2. Социальное и культурно-бытовое обслуживание</w:t>
            </w:r>
          </w:p>
        </w:tc>
        <w:tc>
          <w:tcPr>
            <w:tcW w:w="959" w:type="dxa"/>
          </w:tcPr>
          <w:p w:rsidR="00A020EC" w:rsidRDefault="000C00A7" w:rsidP="00694F30">
            <w:r>
              <w:t>10</w:t>
            </w:r>
          </w:p>
        </w:tc>
      </w:tr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>5. Транспортное обслуживание</w:t>
            </w:r>
          </w:p>
        </w:tc>
        <w:tc>
          <w:tcPr>
            <w:tcW w:w="959" w:type="dxa"/>
          </w:tcPr>
          <w:p w:rsidR="00A020EC" w:rsidRDefault="000C00A7" w:rsidP="00694F30">
            <w:r>
              <w:t>11</w:t>
            </w:r>
          </w:p>
        </w:tc>
      </w:tr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>6. Разбивочный чертеж красных линий</w:t>
            </w:r>
          </w:p>
        </w:tc>
        <w:tc>
          <w:tcPr>
            <w:tcW w:w="959" w:type="dxa"/>
          </w:tcPr>
          <w:p w:rsidR="00A020EC" w:rsidRDefault="000C00A7" w:rsidP="00694F30">
            <w:r>
              <w:t>12</w:t>
            </w:r>
          </w:p>
        </w:tc>
      </w:tr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>7. Инженерное обеспечение территории</w:t>
            </w:r>
          </w:p>
        </w:tc>
        <w:tc>
          <w:tcPr>
            <w:tcW w:w="959" w:type="dxa"/>
          </w:tcPr>
          <w:p w:rsidR="00A020EC" w:rsidRDefault="000C00A7" w:rsidP="00694F30">
            <w:r>
              <w:t>20</w:t>
            </w:r>
          </w:p>
        </w:tc>
      </w:tr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>7.1. Водоснабжение</w:t>
            </w:r>
          </w:p>
        </w:tc>
        <w:tc>
          <w:tcPr>
            <w:tcW w:w="959" w:type="dxa"/>
          </w:tcPr>
          <w:p w:rsidR="00A020EC" w:rsidRDefault="000C00A7" w:rsidP="00694F30">
            <w:r>
              <w:t>20</w:t>
            </w:r>
          </w:p>
        </w:tc>
      </w:tr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>7.2. Водоотведение</w:t>
            </w:r>
          </w:p>
        </w:tc>
        <w:tc>
          <w:tcPr>
            <w:tcW w:w="959" w:type="dxa"/>
          </w:tcPr>
          <w:p w:rsidR="00A020EC" w:rsidRDefault="000C00A7" w:rsidP="00694F30">
            <w:r>
              <w:t>20</w:t>
            </w:r>
          </w:p>
        </w:tc>
      </w:tr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>7.3. Газоснабжение</w:t>
            </w:r>
          </w:p>
        </w:tc>
        <w:tc>
          <w:tcPr>
            <w:tcW w:w="959" w:type="dxa"/>
          </w:tcPr>
          <w:p w:rsidR="00A020EC" w:rsidRDefault="000C00A7" w:rsidP="00694F30">
            <w:r>
              <w:t>20</w:t>
            </w:r>
          </w:p>
        </w:tc>
      </w:tr>
      <w:tr w:rsidR="00A020EC" w:rsidTr="00A020EC">
        <w:tc>
          <w:tcPr>
            <w:tcW w:w="8188" w:type="dxa"/>
          </w:tcPr>
          <w:p w:rsidR="00A020EC" w:rsidRPr="00A020EC" w:rsidRDefault="00A020EC" w:rsidP="00C41F44">
            <w:pPr>
              <w:rPr>
                <w:sz w:val="24"/>
              </w:rPr>
            </w:pPr>
            <w:r w:rsidRPr="00A020EC">
              <w:rPr>
                <w:sz w:val="24"/>
              </w:rPr>
              <w:t>7.4 Наружное электроосвещение</w:t>
            </w:r>
          </w:p>
        </w:tc>
        <w:tc>
          <w:tcPr>
            <w:tcW w:w="959" w:type="dxa"/>
          </w:tcPr>
          <w:p w:rsidR="00A020EC" w:rsidRDefault="000C00A7" w:rsidP="00694F30">
            <w:r>
              <w:t>21</w:t>
            </w:r>
          </w:p>
        </w:tc>
      </w:tr>
    </w:tbl>
    <w:p w:rsidR="00B52A40" w:rsidRDefault="00B52A40" w:rsidP="00694F30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A020EC" w:rsidRDefault="00A020EC" w:rsidP="00B9362A">
      <w:pPr>
        <w:ind w:firstLine="426"/>
      </w:pPr>
    </w:p>
    <w:p w:rsidR="00A020EC" w:rsidRDefault="00A020EC" w:rsidP="00B9362A">
      <w:pPr>
        <w:ind w:firstLine="426"/>
      </w:pPr>
    </w:p>
    <w:p w:rsidR="00B52A40" w:rsidRDefault="00B52A40" w:rsidP="00B9362A">
      <w:pPr>
        <w:ind w:firstLine="426"/>
      </w:pPr>
    </w:p>
    <w:p w:rsidR="00B52A40" w:rsidRDefault="00B52A40" w:rsidP="00B9362A">
      <w:pPr>
        <w:ind w:firstLine="426"/>
      </w:pPr>
    </w:p>
    <w:p w:rsidR="00A020EC" w:rsidRDefault="00A020EC" w:rsidP="00B9362A">
      <w:pPr>
        <w:spacing w:line="360" w:lineRule="auto"/>
        <w:ind w:firstLine="426"/>
        <w:jc w:val="center"/>
        <w:rPr>
          <w:b/>
          <w:sz w:val="32"/>
        </w:rPr>
      </w:pPr>
    </w:p>
    <w:p w:rsidR="00415C8C" w:rsidRDefault="00415C8C" w:rsidP="00B9362A">
      <w:pPr>
        <w:spacing w:line="360" w:lineRule="auto"/>
        <w:ind w:firstLine="426"/>
        <w:jc w:val="center"/>
        <w:rPr>
          <w:b/>
          <w:sz w:val="32"/>
        </w:rPr>
      </w:pPr>
      <w:r w:rsidRPr="00DD7096">
        <w:rPr>
          <w:b/>
          <w:sz w:val="32"/>
        </w:rPr>
        <w:lastRenderedPageBreak/>
        <w:t>Введение</w:t>
      </w:r>
    </w:p>
    <w:p w:rsidR="00711C71" w:rsidRDefault="00711C71" w:rsidP="00B9362A">
      <w:pPr>
        <w:spacing w:line="360" w:lineRule="auto"/>
        <w:ind w:firstLine="426"/>
        <w:jc w:val="center"/>
        <w:rPr>
          <w:b/>
          <w:sz w:val="32"/>
        </w:rPr>
      </w:pPr>
    </w:p>
    <w:p w:rsidR="00711C71" w:rsidRPr="00711C71" w:rsidRDefault="00711C71" w:rsidP="00711C71">
      <w:pPr>
        <w:spacing w:line="360" w:lineRule="auto"/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</w:t>
      </w:r>
      <w:r w:rsidRPr="00711C71">
        <w:rPr>
          <w:sz w:val="28"/>
          <w:szCs w:val="28"/>
          <w:lang w:eastAsia="en-US"/>
        </w:rPr>
        <w:t xml:space="preserve">часток микрорайона «Северный»  расположен в северной части городского поселения-город Семилуки Семилукского муниципального района Воронежской области и граничит с сельским поселением </w:t>
      </w:r>
      <w:proofErr w:type="gramStart"/>
      <w:r w:rsidRPr="00711C71">
        <w:rPr>
          <w:sz w:val="28"/>
          <w:szCs w:val="28"/>
          <w:lang w:eastAsia="en-US"/>
        </w:rPr>
        <w:t>села</w:t>
      </w:r>
      <w:proofErr w:type="gramEnd"/>
      <w:r w:rsidRPr="00711C71">
        <w:rPr>
          <w:sz w:val="28"/>
          <w:szCs w:val="28"/>
          <w:lang w:eastAsia="en-US"/>
        </w:rPr>
        <w:t xml:space="preserve"> Семилуки и ограничен автодорогой регионального значения по ул. Транспортной.</w:t>
      </w:r>
    </w:p>
    <w:p w:rsidR="00711C71" w:rsidRPr="00711C71" w:rsidRDefault="00711C71" w:rsidP="00711C71">
      <w:pPr>
        <w:spacing w:line="360" w:lineRule="auto"/>
        <w:ind w:firstLine="426"/>
        <w:jc w:val="both"/>
        <w:rPr>
          <w:sz w:val="28"/>
          <w:szCs w:val="28"/>
          <w:lang w:eastAsia="en-US"/>
        </w:rPr>
      </w:pPr>
      <w:r w:rsidRPr="00711C71">
        <w:rPr>
          <w:sz w:val="28"/>
          <w:szCs w:val="28"/>
          <w:lang w:eastAsia="en-US"/>
        </w:rPr>
        <w:t>Площадь участка составляет 70 га. Территория в настоящее время частично застроенная индивидуальными жилыми домами, частично проложены инженерные коммуникации, проложены внутриквартальные дороги.</w:t>
      </w:r>
    </w:p>
    <w:p w:rsidR="00711C71" w:rsidRPr="00711C71" w:rsidRDefault="00711C71" w:rsidP="00711C71">
      <w:pPr>
        <w:spacing w:line="360" w:lineRule="auto"/>
        <w:ind w:firstLine="426"/>
        <w:jc w:val="both"/>
        <w:rPr>
          <w:sz w:val="28"/>
          <w:szCs w:val="28"/>
          <w:lang w:eastAsia="en-US"/>
        </w:rPr>
      </w:pPr>
      <w:proofErr w:type="gramStart"/>
      <w:r w:rsidRPr="00711C71">
        <w:rPr>
          <w:sz w:val="28"/>
          <w:szCs w:val="28"/>
          <w:lang w:eastAsia="en-US"/>
        </w:rPr>
        <w:t>Работы выполнены  в соответствии с Градостроительным кодексом РФ, Генеральным планом городского поселения-город Семилуки, утвержденным Советом народных депутатов городского поселения-город Семилуки от 13.05.2010г №8 (в редакции от 02.06.2017г.) и Правилами землепользования и застройки от 23.04.2010 г. (с изменениями от 15.11.2017г. №137), нормативами регионального и местного градостроительного проектирования, техническими регламентами и другими техническими документами Российской Федерации в области Градостроительства.</w:t>
      </w:r>
      <w:proofErr w:type="gramEnd"/>
    </w:p>
    <w:p w:rsidR="00711C71" w:rsidRDefault="00711C71" w:rsidP="00B9362A">
      <w:pPr>
        <w:spacing w:line="360" w:lineRule="auto"/>
        <w:ind w:firstLine="426"/>
        <w:jc w:val="center"/>
        <w:rPr>
          <w:b/>
          <w:sz w:val="32"/>
        </w:rPr>
      </w:pPr>
    </w:p>
    <w:p w:rsidR="00711C71" w:rsidRDefault="00711C71" w:rsidP="00B9362A">
      <w:pPr>
        <w:spacing w:line="360" w:lineRule="auto"/>
        <w:ind w:firstLine="426"/>
        <w:jc w:val="center"/>
        <w:rPr>
          <w:b/>
          <w:sz w:val="32"/>
        </w:rPr>
      </w:pPr>
    </w:p>
    <w:p w:rsidR="00711C71" w:rsidRDefault="00711C71" w:rsidP="00B9362A">
      <w:pPr>
        <w:spacing w:line="360" w:lineRule="auto"/>
        <w:ind w:firstLine="426"/>
        <w:jc w:val="center"/>
        <w:rPr>
          <w:b/>
          <w:sz w:val="32"/>
        </w:rPr>
      </w:pPr>
    </w:p>
    <w:p w:rsidR="00711C71" w:rsidRDefault="00711C71" w:rsidP="00B9362A">
      <w:pPr>
        <w:spacing w:line="360" w:lineRule="auto"/>
        <w:ind w:firstLine="426"/>
        <w:jc w:val="center"/>
        <w:rPr>
          <w:b/>
          <w:sz w:val="32"/>
        </w:rPr>
      </w:pPr>
    </w:p>
    <w:p w:rsidR="00711C71" w:rsidRDefault="00711C71" w:rsidP="00B9362A">
      <w:pPr>
        <w:spacing w:line="360" w:lineRule="auto"/>
        <w:ind w:firstLine="426"/>
        <w:jc w:val="center"/>
        <w:rPr>
          <w:b/>
          <w:sz w:val="32"/>
        </w:rPr>
      </w:pPr>
    </w:p>
    <w:p w:rsidR="00711C71" w:rsidRDefault="00711C71" w:rsidP="00B9362A">
      <w:pPr>
        <w:spacing w:line="360" w:lineRule="auto"/>
        <w:ind w:firstLine="426"/>
        <w:jc w:val="center"/>
        <w:rPr>
          <w:b/>
          <w:sz w:val="32"/>
        </w:rPr>
      </w:pPr>
    </w:p>
    <w:p w:rsidR="00A020EC" w:rsidRDefault="00A020EC" w:rsidP="00B9362A">
      <w:pPr>
        <w:spacing w:line="360" w:lineRule="auto"/>
        <w:ind w:firstLine="426"/>
        <w:jc w:val="center"/>
        <w:rPr>
          <w:b/>
          <w:sz w:val="32"/>
        </w:rPr>
      </w:pPr>
    </w:p>
    <w:p w:rsidR="00711C71" w:rsidRPr="00DD7096" w:rsidRDefault="00711C71" w:rsidP="00711C71">
      <w:pPr>
        <w:pStyle w:val="a3"/>
        <w:numPr>
          <w:ilvl w:val="0"/>
          <w:numId w:val="1"/>
        </w:numPr>
        <w:spacing w:line="360" w:lineRule="auto"/>
        <w:ind w:left="0" w:firstLine="426"/>
        <w:jc w:val="center"/>
        <w:rPr>
          <w:b/>
          <w:sz w:val="32"/>
        </w:rPr>
      </w:pPr>
      <w:r w:rsidRPr="00DD7096">
        <w:rPr>
          <w:b/>
          <w:sz w:val="32"/>
        </w:rPr>
        <w:lastRenderedPageBreak/>
        <w:t>Общая пояснительная записка</w:t>
      </w:r>
    </w:p>
    <w:p w:rsidR="00415C8C" w:rsidRPr="00C625BC" w:rsidRDefault="00415C8C" w:rsidP="00B9362A">
      <w:pPr>
        <w:spacing w:line="360" w:lineRule="auto"/>
        <w:ind w:firstLine="426"/>
        <w:jc w:val="center"/>
        <w:rPr>
          <w:b/>
          <w:sz w:val="28"/>
        </w:rPr>
      </w:pPr>
      <w:r w:rsidRPr="00C625BC">
        <w:rPr>
          <w:b/>
          <w:sz w:val="28"/>
        </w:rPr>
        <w:t>1.1. Основание для разработки проекта</w:t>
      </w:r>
    </w:p>
    <w:p w:rsidR="00415C8C" w:rsidRPr="00415C8C" w:rsidRDefault="00415C8C" w:rsidP="00B9362A">
      <w:pPr>
        <w:ind w:firstLine="426"/>
        <w:rPr>
          <w:sz w:val="28"/>
        </w:rPr>
      </w:pPr>
    </w:p>
    <w:p w:rsidR="00415C8C" w:rsidRPr="00DD7096" w:rsidRDefault="00415C8C" w:rsidP="00B9362A">
      <w:pPr>
        <w:pStyle w:val="20"/>
        <w:shd w:val="clear" w:color="auto" w:fill="auto"/>
        <w:spacing w:line="360" w:lineRule="auto"/>
        <w:ind w:firstLine="426"/>
        <w:jc w:val="both"/>
        <w:rPr>
          <w:color w:val="333333"/>
          <w:sz w:val="28"/>
          <w:szCs w:val="28"/>
          <w:shd w:val="clear" w:color="auto" w:fill="E6E6E6"/>
        </w:rPr>
      </w:pPr>
      <w:bookmarkStart w:id="0" w:name="bookmark7"/>
      <w:bookmarkStart w:id="1" w:name="bookmark8"/>
      <w:r w:rsidRPr="00DD7096">
        <w:rPr>
          <w:sz w:val="28"/>
          <w:szCs w:val="28"/>
        </w:rPr>
        <w:t xml:space="preserve">Проект планировки территории микрорайона «Северный», площадью 70,0 Га, расположенного по адресу </w:t>
      </w:r>
      <w:bookmarkEnd w:id="0"/>
      <w:bookmarkEnd w:id="1"/>
      <w:r w:rsidRPr="00DD7096">
        <w:rPr>
          <w:sz w:val="28"/>
          <w:szCs w:val="28"/>
        </w:rPr>
        <w:t>Воронежская область, Семилукский муниципальный район, г. Семилуки, микрорайон «Северный» разработан ООО "ГЕОПУНКТ" в соответствии с техническим заданием на проектирование, согласованным и утвержденным в установленном порядке.</w:t>
      </w:r>
    </w:p>
    <w:p w:rsidR="00DA4E68" w:rsidRDefault="00415C8C" w:rsidP="00B9362A">
      <w:pPr>
        <w:spacing w:line="360" w:lineRule="auto"/>
        <w:ind w:firstLine="426"/>
        <w:jc w:val="both"/>
        <w:rPr>
          <w:sz w:val="28"/>
          <w:szCs w:val="28"/>
        </w:rPr>
      </w:pPr>
      <w:r w:rsidRPr="00DD7096">
        <w:rPr>
          <w:sz w:val="28"/>
          <w:szCs w:val="28"/>
        </w:rPr>
        <w:t>Заказчик - Администрация городского поселения - город Семилуки Семилукского муниципального района Воронежской области.</w:t>
      </w:r>
    </w:p>
    <w:p w:rsidR="00DD7096" w:rsidRPr="007B01A2" w:rsidRDefault="00DD7096" w:rsidP="00B9362A">
      <w:pPr>
        <w:spacing w:line="360" w:lineRule="auto"/>
        <w:ind w:firstLine="426"/>
        <w:jc w:val="both"/>
        <w:rPr>
          <w:i/>
          <w:sz w:val="28"/>
          <w:szCs w:val="28"/>
        </w:rPr>
      </w:pPr>
      <w:r w:rsidRPr="007B01A2">
        <w:rPr>
          <w:i/>
          <w:sz w:val="28"/>
          <w:szCs w:val="28"/>
        </w:rPr>
        <w:t>Основанием для разработки документации по планировке территории является:</w:t>
      </w:r>
    </w:p>
    <w:p w:rsidR="0027391C" w:rsidRDefault="0027391C" w:rsidP="0027391C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B599F">
        <w:rPr>
          <w:sz w:val="28"/>
          <w:szCs w:val="28"/>
        </w:rPr>
        <w:t xml:space="preserve">Генеральный план городского поселения - город Семилуки Семилукского муниципального района, утвержденный </w:t>
      </w:r>
      <w:r w:rsidRPr="001F3659">
        <w:rPr>
          <w:sz w:val="28"/>
          <w:szCs w:val="28"/>
        </w:rPr>
        <w:t>Советом народных депутатов городского поселения</w:t>
      </w:r>
      <w:r>
        <w:rPr>
          <w:sz w:val="28"/>
          <w:szCs w:val="28"/>
        </w:rPr>
        <w:t xml:space="preserve"> </w:t>
      </w:r>
      <w:r w:rsidRPr="001F365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F3659">
        <w:rPr>
          <w:sz w:val="28"/>
          <w:szCs w:val="28"/>
        </w:rPr>
        <w:t>город Семилуки от 13.05.2010г №8 (в редакции от 02.06.2017г.)</w:t>
      </w:r>
    </w:p>
    <w:p w:rsidR="0027391C" w:rsidRPr="00DB599F" w:rsidRDefault="0027391C" w:rsidP="0027391C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B599F">
        <w:rPr>
          <w:sz w:val="28"/>
          <w:szCs w:val="28"/>
        </w:rPr>
        <w:t xml:space="preserve">Правила землепользования и застройки городского поселения - город Семилуки, утвержденными решением Совета народных депутатов городского поселения - город Семилуки </w:t>
      </w:r>
      <w:r>
        <w:rPr>
          <w:sz w:val="28"/>
          <w:szCs w:val="28"/>
        </w:rPr>
        <w:t>от 23.04.2010 г. (с изменениями от 15.11.2017г. №137)</w:t>
      </w:r>
      <w:r w:rsidRPr="00DB599F">
        <w:rPr>
          <w:sz w:val="28"/>
          <w:szCs w:val="28"/>
        </w:rPr>
        <w:t>.</w:t>
      </w:r>
    </w:p>
    <w:p w:rsidR="007B01A2" w:rsidRPr="007B01A2" w:rsidRDefault="007B01A2" w:rsidP="00B9362A">
      <w:pPr>
        <w:spacing w:line="360" w:lineRule="auto"/>
        <w:ind w:firstLine="426"/>
        <w:jc w:val="both"/>
        <w:rPr>
          <w:i/>
          <w:sz w:val="28"/>
          <w:szCs w:val="28"/>
        </w:rPr>
      </w:pPr>
      <w:r w:rsidRPr="007B01A2">
        <w:rPr>
          <w:i/>
          <w:sz w:val="28"/>
          <w:szCs w:val="28"/>
        </w:rPr>
        <w:t>Цель работы:</w:t>
      </w:r>
    </w:p>
    <w:p w:rsidR="007B01A2" w:rsidRPr="007B01A2" w:rsidRDefault="007B01A2" w:rsidP="00B9362A">
      <w:pPr>
        <w:spacing w:line="360" w:lineRule="auto"/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7B01A2">
        <w:rPr>
          <w:sz w:val="28"/>
          <w:szCs w:val="28"/>
        </w:rPr>
        <w:t xml:space="preserve">Подготовить </w:t>
      </w:r>
      <w:r w:rsidRPr="00DD7096">
        <w:rPr>
          <w:sz w:val="28"/>
          <w:szCs w:val="28"/>
        </w:rPr>
        <w:t>Проект планировки территории микрорайона «Северный»</w:t>
      </w:r>
      <w:r>
        <w:rPr>
          <w:sz w:val="28"/>
          <w:szCs w:val="28"/>
        </w:rPr>
        <w:t xml:space="preserve"> </w:t>
      </w:r>
      <w:r w:rsidRPr="007B01A2">
        <w:rPr>
          <w:sz w:val="28"/>
          <w:szCs w:val="28"/>
        </w:rPr>
        <w:t xml:space="preserve"> в соответствии с генеральным планом городского поселения - город Семилуки Семилукского муниципального района, утвержденным решением Совета народных депутатов городского поселения  - город Семилуки от 13.05.2010г. №8 с правилами землепользования и застройки городского поселения - город Семилуки, утвержденными решением </w:t>
      </w:r>
      <w:r w:rsidRPr="007B01A2">
        <w:rPr>
          <w:sz w:val="28"/>
          <w:szCs w:val="28"/>
        </w:rPr>
        <w:lastRenderedPageBreak/>
        <w:t>Совета народных депутатов городского поселения - город Семилуки от 23.04.2010г. №14, нормативами регионального и местного градостроительного проектирования, техническими</w:t>
      </w:r>
      <w:proofErr w:type="gramEnd"/>
      <w:r w:rsidRPr="007B01A2">
        <w:rPr>
          <w:sz w:val="28"/>
          <w:szCs w:val="28"/>
        </w:rPr>
        <w:t xml:space="preserve"> регламентами;</w:t>
      </w:r>
    </w:p>
    <w:p w:rsidR="007B01A2" w:rsidRPr="007B01A2" w:rsidRDefault="007B01A2" w:rsidP="00B9362A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01A2">
        <w:rPr>
          <w:sz w:val="28"/>
          <w:szCs w:val="28"/>
        </w:rPr>
        <w:t>Выделить элементы планировочной структуры территории проектирования (внутриквартальную планировочную структуру, являющейся территорией общего пользования);</w:t>
      </w:r>
    </w:p>
    <w:p w:rsidR="007B01A2" w:rsidRPr="00C41F44" w:rsidRDefault="007B01A2" w:rsidP="00B9362A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41F44">
        <w:rPr>
          <w:sz w:val="28"/>
          <w:szCs w:val="28"/>
        </w:rPr>
        <w:t>Установить параметры планируемого развития элементов планировочной структуры;</w:t>
      </w:r>
    </w:p>
    <w:p w:rsidR="007B01A2" w:rsidRDefault="007B01A2" w:rsidP="00B9362A">
      <w:pPr>
        <w:spacing w:line="360" w:lineRule="auto"/>
        <w:ind w:firstLine="426"/>
        <w:jc w:val="both"/>
        <w:rPr>
          <w:sz w:val="28"/>
          <w:szCs w:val="28"/>
        </w:rPr>
      </w:pPr>
      <w:r w:rsidRPr="00C41F44">
        <w:rPr>
          <w:sz w:val="28"/>
          <w:szCs w:val="28"/>
        </w:rPr>
        <w:t>- Установить границы</w:t>
      </w:r>
      <w:r w:rsidRPr="007B01A2">
        <w:rPr>
          <w:sz w:val="28"/>
          <w:szCs w:val="28"/>
        </w:rPr>
        <w:t xml:space="preserve"> зон планируемого размещения объектов социально-культурного и коммунально-бытового назначения, иных объектов капитального строительства с выделением территории объектов федерального, регионального и местного значения.</w:t>
      </w:r>
    </w:p>
    <w:p w:rsidR="00BC2C95" w:rsidRPr="00BC2C95" w:rsidRDefault="00BC2C95" w:rsidP="00B9362A">
      <w:pPr>
        <w:spacing w:line="360" w:lineRule="auto"/>
        <w:ind w:firstLine="426"/>
        <w:jc w:val="both"/>
        <w:rPr>
          <w:sz w:val="28"/>
          <w:szCs w:val="28"/>
        </w:rPr>
      </w:pPr>
      <w:r w:rsidRPr="00BC2C95">
        <w:rPr>
          <w:sz w:val="28"/>
          <w:szCs w:val="28"/>
        </w:rPr>
        <w:t xml:space="preserve">На основе комплексного градостроительного и визуально-ландшафтного анализа территории разработка проектных предложений по архитектурно-планировочной организации, функциональному зонированию территории </w:t>
      </w:r>
      <w:r>
        <w:rPr>
          <w:sz w:val="28"/>
          <w:szCs w:val="28"/>
        </w:rPr>
        <w:t>микрорайона, о</w:t>
      </w:r>
      <w:r w:rsidRPr="00BC2C95">
        <w:rPr>
          <w:sz w:val="28"/>
          <w:szCs w:val="28"/>
        </w:rPr>
        <w:t>сновными задачами при разработке проекта планировки поселка являются:</w:t>
      </w:r>
    </w:p>
    <w:p w:rsidR="00BC2C95" w:rsidRPr="00BC2C95" w:rsidRDefault="00BC2C95" w:rsidP="00B9362A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C2C95">
        <w:rPr>
          <w:sz w:val="28"/>
          <w:szCs w:val="28"/>
        </w:rPr>
        <w:t>Разработка предложений по развитию систем транспортного обслуживания территории;</w:t>
      </w:r>
    </w:p>
    <w:p w:rsidR="00BC2C95" w:rsidRDefault="00BC2C95" w:rsidP="00B9362A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проектирование красных линий и линий застройки территории.</w:t>
      </w:r>
    </w:p>
    <w:p w:rsidR="00C625BC" w:rsidRDefault="00C625B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C625BC" w:rsidRPr="00C625BC" w:rsidRDefault="00C625BC" w:rsidP="00B9362A">
      <w:pPr>
        <w:pStyle w:val="a3"/>
        <w:spacing w:line="360" w:lineRule="auto"/>
        <w:ind w:left="0" w:firstLine="426"/>
        <w:jc w:val="center"/>
        <w:rPr>
          <w:b/>
          <w:sz w:val="28"/>
          <w:szCs w:val="28"/>
        </w:rPr>
      </w:pPr>
      <w:r w:rsidRPr="00C625BC">
        <w:rPr>
          <w:b/>
          <w:sz w:val="28"/>
          <w:szCs w:val="28"/>
        </w:rPr>
        <w:t>1.2. Исходные данные для проектирования</w:t>
      </w:r>
    </w:p>
    <w:p w:rsidR="00C625BC" w:rsidRPr="00C625BC" w:rsidRDefault="00C625B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C625BC" w:rsidRPr="00C625BC" w:rsidRDefault="00C625B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C625BC">
        <w:rPr>
          <w:sz w:val="28"/>
          <w:szCs w:val="28"/>
        </w:rPr>
        <w:t>Исходными данными</w:t>
      </w:r>
      <w:r>
        <w:rPr>
          <w:sz w:val="28"/>
          <w:szCs w:val="28"/>
        </w:rPr>
        <w:t xml:space="preserve"> для проектирования</w:t>
      </w:r>
      <w:r w:rsidRPr="00C625BC">
        <w:rPr>
          <w:sz w:val="28"/>
          <w:szCs w:val="28"/>
        </w:rPr>
        <w:t xml:space="preserve"> являются:</w:t>
      </w:r>
    </w:p>
    <w:p w:rsidR="00DB599F" w:rsidRDefault="00C625BC" w:rsidP="00B9362A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B599F">
        <w:rPr>
          <w:sz w:val="28"/>
          <w:szCs w:val="28"/>
        </w:rPr>
        <w:t xml:space="preserve">Генеральный план городского поселения - город Семилуки Семилукского муниципального района, утвержденный </w:t>
      </w:r>
      <w:r w:rsidR="00DB599F" w:rsidRPr="001F3659">
        <w:rPr>
          <w:sz w:val="28"/>
          <w:szCs w:val="28"/>
        </w:rPr>
        <w:t xml:space="preserve">Советом народных </w:t>
      </w:r>
      <w:r w:rsidR="00DB599F" w:rsidRPr="001F3659">
        <w:rPr>
          <w:sz w:val="28"/>
          <w:szCs w:val="28"/>
        </w:rPr>
        <w:lastRenderedPageBreak/>
        <w:t>депутатов городского поселения</w:t>
      </w:r>
      <w:r w:rsidR="00DB599F">
        <w:rPr>
          <w:sz w:val="28"/>
          <w:szCs w:val="28"/>
        </w:rPr>
        <w:t xml:space="preserve"> </w:t>
      </w:r>
      <w:r w:rsidR="00DB599F" w:rsidRPr="001F3659">
        <w:rPr>
          <w:sz w:val="28"/>
          <w:szCs w:val="28"/>
        </w:rPr>
        <w:t>-</w:t>
      </w:r>
      <w:r w:rsidR="00DB599F">
        <w:rPr>
          <w:sz w:val="28"/>
          <w:szCs w:val="28"/>
        </w:rPr>
        <w:t xml:space="preserve"> </w:t>
      </w:r>
      <w:r w:rsidR="00DB599F" w:rsidRPr="001F3659">
        <w:rPr>
          <w:sz w:val="28"/>
          <w:szCs w:val="28"/>
        </w:rPr>
        <w:t>город Семилуки от 13.05.2010г №8 (в редакции от 02.06.2017г.)</w:t>
      </w:r>
    </w:p>
    <w:p w:rsidR="00C625BC" w:rsidRPr="00DB599F" w:rsidRDefault="00C625BC" w:rsidP="00B9362A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B599F">
        <w:rPr>
          <w:sz w:val="28"/>
          <w:szCs w:val="28"/>
        </w:rPr>
        <w:t xml:space="preserve">Правила землепользования и застройки городского поселения - город Семилуки, утвержденными решением Совета народных депутатов городского поселения - город Семилуки </w:t>
      </w:r>
      <w:r w:rsidR="00DB599F">
        <w:rPr>
          <w:sz w:val="28"/>
          <w:szCs w:val="28"/>
        </w:rPr>
        <w:t>от 23.04.2010 г. (с изменениями от 15.11.2017г. №137)</w:t>
      </w:r>
      <w:r w:rsidRPr="00DB599F">
        <w:rPr>
          <w:sz w:val="28"/>
          <w:szCs w:val="28"/>
        </w:rPr>
        <w:t>.</w:t>
      </w:r>
    </w:p>
    <w:p w:rsidR="00C625BC" w:rsidRPr="00C625BC" w:rsidRDefault="00C625B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C625BC" w:rsidRDefault="00C625B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C625BC">
        <w:rPr>
          <w:b/>
          <w:sz w:val="28"/>
          <w:szCs w:val="28"/>
        </w:rPr>
        <w:tab/>
        <w:t>Проектная организация:</w:t>
      </w:r>
      <w:r w:rsidRPr="00C625BC">
        <w:rPr>
          <w:sz w:val="28"/>
          <w:szCs w:val="28"/>
        </w:rPr>
        <w:t xml:space="preserve">  ООО «</w:t>
      </w:r>
      <w:r>
        <w:rPr>
          <w:sz w:val="28"/>
          <w:szCs w:val="28"/>
        </w:rPr>
        <w:t>ГЕОПУНКТ</w:t>
      </w:r>
      <w:r w:rsidRPr="00C625BC">
        <w:rPr>
          <w:sz w:val="28"/>
          <w:szCs w:val="28"/>
        </w:rPr>
        <w:t>»,</w:t>
      </w:r>
      <w:r w:rsidRPr="00C625BC">
        <w:rPr>
          <w:sz w:val="28"/>
          <w:szCs w:val="28"/>
        </w:rPr>
        <w:tab/>
      </w:r>
    </w:p>
    <w:p w:rsidR="00C625BC" w:rsidRPr="00C625BC" w:rsidRDefault="00C625B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C625BC">
        <w:rPr>
          <w:sz w:val="28"/>
          <w:szCs w:val="28"/>
        </w:rPr>
        <w:tab/>
      </w:r>
      <w:r w:rsidRPr="00DB599F">
        <w:rPr>
          <w:sz w:val="28"/>
          <w:szCs w:val="28"/>
        </w:rPr>
        <w:t xml:space="preserve">регистрационный номер  № </w:t>
      </w:r>
      <w:r w:rsidR="00DB599F">
        <w:rPr>
          <w:sz w:val="28"/>
          <w:szCs w:val="28"/>
        </w:rPr>
        <w:t xml:space="preserve">СРО-И-033-16032012 от 11.1.2018 г.  </w:t>
      </w:r>
    </w:p>
    <w:p w:rsidR="00C625BC" w:rsidRPr="00C625BC" w:rsidRDefault="00C625B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C625BC">
        <w:rPr>
          <w:sz w:val="28"/>
          <w:szCs w:val="28"/>
        </w:rPr>
        <w:tab/>
        <w:t xml:space="preserve">Адрес: г. </w:t>
      </w:r>
      <w:r>
        <w:rPr>
          <w:sz w:val="28"/>
          <w:szCs w:val="28"/>
        </w:rPr>
        <w:t xml:space="preserve">Саратов, ул. </w:t>
      </w:r>
      <w:proofErr w:type="gramStart"/>
      <w:r>
        <w:rPr>
          <w:sz w:val="28"/>
          <w:szCs w:val="28"/>
        </w:rPr>
        <w:t>Октябрьская</w:t>
      </w:r>
      <w:proofErr w:type="gramEnd"/>
      <w:r>
        <w:rPr>
          <w:sz w:val="28"/>
          <w:szCs w:val="28"/>
        </w:rPr>
        <w:t xml:space="preserve"> 45/1, оф. 1</w:t>
      </w:r>
    </w:p>
    <w:p w:rsidR="00C625BC" w:rsidRDefault="00C625B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Pr="006E2151" w:rsidRDefault="006E2151" w:rsidP="00B9362A">
      <w:pPr>
        <w:pStyle w:val="a3"/>
        <w:spacing w:line="360" w:lineRule="auto"/>
        <w:ind w:left="0" w:firstLine="426"/>
        <w:jc w:val="center"/>
        <w:rPr>
          <w:b/>
          <w:sz w:val="32"/>
          <w:szCs w:val="28"/>
        </w:rPr>
      </w:pPr>
      <w:r w:rsidRPr="006E2151">
        <w:rPr>
          <w:b/>
          <w:sz w:val="32"/>
          <w:szCs w:val="28"/>
        </w:rPr>
        <w:lastRenderedPageBreak/>
        <w:t>2. Характеристики планируемой территории</w:t>
      </w:r>
    </w:p>
    <w:p w:rsidR="006E2151" w:rsidRP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Pr="006E2151" w:rsidRDefault="006E2151" w:rsidP="00B9362A">
      <w:pPr>
        <w:pStyle w:val="a3"/>
        <w:spacing w:line="360" w:lineRule="auto"/>
        <w:ind w:left="0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Pr="006E2151">
        <w:rPr>
          <w:b/>
          <w:sz w:val="28"/>
          <w:szCs w:val="28"/>
        </w:rPr>
        <w:t>Местоположение территории в структуре поселения</w:t>
      </w:r>
    </w:p>
    <w:p w:rsidR="006E2151" w:rsidRP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714F8F" w:rsidRPr="00711C71" w:rsidRDefault="00714F8F" w:rsidP="00714F8F">
      <w:pPr>
        <w:spacing w:line="360" w:lineRule="auto"/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</w:t>
      </w:r>
      <w:r w:rsidRPr="00711C71">
        <w:rPr>
          <w:sz w:val="28"/>
          <w:szCs w:val="28"/>
          <w:lang w:eastAsia="en-US"/>
        </w:rPr>
        <w:t xml:space="preserve">часток микрорайона «Северный»  расположен в северной части городского поселения-город Семилуки Семилукского муниципального района Воронежской области и граничит с сельским поселением </w:t>
      </w:r>
      <w:proofErr w:type="gramStart"/>
      <w:r w:rsidRPr="00711C71">
        <w:rPr>
          <w:sz w:val="28"/>
          <w:szCs w:val="28"/>
          <w:lang w:eastAsia="en-US"/>
        </w:rPr>
        <w:t>села</w:t>
      </w:r>
      <w:proofErr w:type="gramEnd"/>
      <w:r w:rsidRPr="00711C71">
        <w:rPr>
          <w:sz w:val="28"/>
          <w:szCs w:val="28"/>
          <w:lang w:eastAsia="en-US"/>
        </w:rPr>
        <w:t xml:space="preserve"> Семилуки и ограничен автодорогой регионального значения по ул. Транспортной.</w:t>
      </w:r>
    </w:p>
    <w:p w:rsidR="00397528" w:rsidRDefault="00397528" w:rsidP="00B9362A">
      <w:pPr>
        <w:ind w:firstLine="426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2.2 </w:t>
      </w:r>
      <w:r w:rsidRPr="00397528">
        <w:rPr>
          <w:b/>
          <w:sz w:val="28"/>
          <w:szCs w:val="24"/>
        </w:rPr>
        <w:t>Краткая климатическая характеристика</w:t>
      </w:r>
    </w:p>
    <w:p w:rsidR="00397528" w:rsidRPr="00397528" w:rsidRDefault="00397528" w:rsidP="00B9362A">
      <w:pPr>
        <w:ind w:firstLine="426"/>
        <w:jc w:val="center"/>
        <w:rPr>
          <w:b/>
          <w:sz w:val="28"/>
          <w:szCs w:val="24"/>
        </w:rPr>
      </w:pPr>
    </w:p>
    <w:p w:rsidR="00397528" w:rsidRPr="00C45670" w:rsidRDefault="00397528" w:rsidP="00B9362A">
      <w:pPr>
        <w:ind w:firstLine="426"/>
        <w:rPr>
          <w:sz w:val="24"/>
          <w:szCs w:val="24"/>
        </w:rPr>
      </w:pPr>
    </w:p>
    <w:p w:rsidR="00397528" w:rsidRPr="00397528" w:rsidRDefault="00397528" w:rsidP="00B9362A">
      <w:pPr>
        <w:spacing w:line="360" w:lineRule="auto"/>
        <w:ind w:firstLine="426"/>
        <w:rPr>
          <w:sz w:val="28"/>
          <w:szCs w:val="24"/>
        </w:rPr>
      </w:pPr>
      <w:r w:rsidRPr="00397528">
        <w:rPr>
          <w:sz w:val="28"/>
          <w:szCs w:val="24"/>
        </w:rPr>
        <w:t>Климат умеренно-континентальный.</w:t>
      </w:r>
    </w:p>
    <w:p w:rsidR="00397528" w:rsidRPr="00397528" w:rsidRDefault="00397528" w:rsidP="00B9362A">
      <w:pPr>
        <w:spacing w:line="360" w:lineRule="auto"/>
        <w:ind w:firstLine="426"/>
        <w:rPr>
          <w:sz w:val="28"/>
          <w:szCs w:val="24"/>
        </w:rPr>
      </w:pPr>
      <w:r w:rsidRPr="00397528">
        <w:rPr>
          <w:sz w:val="28"/>
          <w:szCs w:val="24"/>
        </w:rPr>
        <w:t>Строительно-климатические условия:</w:t>
      </w:r>
    </w:p>
    <w:p w:rsidR="00397528" w:rsidRPr="00397528" w:rsidRDefault="00397528" w:rsidP="00B9362A">
      <w:pPr>
        <w:pStyle w:val="a3"/>
        <w:spacing w:line="360" w:lineRule="auto"/>
        <w:ind w:left="0" w:firstLine="426"/>
        <w:rPr>
          <w:sz w:val="28"/>
          <w:szCs w:val="24"/>
        </w:rPr>
      </w:pPr>
      <w:r w:rsidRPr="00397528">
        <w:rPr>
          <w:sz w:val="28"/>
          <w:szCs w:val="24"/>
        </w:rPr>
        <w:t xml:space="preserve">Подрайон </w:t>
      </w:r>
      <w:r w:rsidRPr="00397528">
        <w:rPr>
          <w:sz w:val="28"/>
          <w:szCs w:val="24"/>
          <w:lang w:val="en-US"/>
        </w:rPr>
        <w:t>II</w:t>
      </w:r>
      <w:proofErr w:type="gramStart"/>
      <w:r w:rsidRPr="00397528">
        <w:rPr>
          <w:sz w:val="28"/>
          <w:szCs w:val="24"/>
        </w:rPr>
        <w:t xml:space="preserve"> В</w:t>
      </w:r>
      <w:proofErr w:type="gramEnd"/>
      <w:r w:rsidRPr="00397528">
        <w:rPr>
          <w:sz w:val="28"/>
          <w:szCs w:val="24"/>
        </w:rPr>
        <w:t>;</w:t>
      </w:r>
    </w:p>
    <w:p w:rsidR="00397528" w:rsidRPr="00397528" w:rsidRDefault="00397528" w:rsidP="00B9362A">
      <w:pPr>
        <w:pStyle w:val="a3"/>
        <w:spacing w:line="360" w:lineRule="auto"/>
        <w:ind w:left="0" w:firstLine="426"/>
        <w:rPr>
          <w:sz w:val="28"/>
          <w:szCs w:val="24"/>
        </w:rPr>
      </w:pPr>
      <w:r w:rsidRPr="00397528">
        <w:rPr>
          <w:sz w:val="28"/>
          <w:szCs w:val="24"/>
        </w:rPr>
        <w:t>Среднегодовая температура воздуха +5,4°;</w:t>
      </w:r>
    </w:p>
    <w:p w:rsidR="00397528" w:rsidRPr="00397528" w:rsidRDefault="00397528" w:rsidP="00B9362A">
      <w:pPr>
        <w:pStyle w:val="a3"/>
        <w:spacing w:line="360" w:lineRule="auto"/>
        <w:ind w:left="0" w:firstLine="426"/>
        <w:rPr>
          <w:sz w:val="28"/>
          <w:szCs w:val="24"/>
        </w:rPr>
      </w:pPr>
      <w:r w:rsidRPr="00397528">
        <w:rPr>
          <w:sz w:val="28"/>
          <w:szCs w:val="24"/>
        </w:rPr>
        <w:t>Абсолютная максимальная температура  +40°, +43°;</w:t>
      </w:r>
    </w:p>
    <w:p w:rsidR="00397528" w:rsidRDefault="00397528" w:rsidP="00B9362A">
      <w:pPr>
        <w:pStyle w:val="a3"/>
        <w:spacing w:line="360" w:lineRule="auto"/>
        <w:ind w:left="0" w:firstLine="426"/>
        <w:rPr>
          <w:sz w:val="28"/>
          <w:szCs w:val="24"/>
        </w:rPr>
      </w:pPr>
      <w:r w:rsidRPr="00397528">
        <w:rPr>
          <w:sz w:val="28"/>
          <w:szCs w:val="24"/>
        </w:rPr>
        <w:t>Абсолютная минимальная температура -36°, -38°</w:t>
      </w:r>
    </w:p>
    <w:p w:rsidR="00397528" w:rsidRPr="00E50EC0" w:rsidRDefault="00397528" w:rsidP="00B9362A">
      <w:pPr>
        <w:ind w:firstLine="426"/>
        <w:jc w:val="center"/>
        <w:rPr>
          <w:ins w:id="2" w:author="User" w:date="2013-08-21T09:10:00Z"/>
          <w:rPrChange w:id="3" w:author="User" w:date="2013-08-21T09:12:00Z">
            <w:rPr>
              <w:ins w:id="4" w:author="User" w:date="2013-08-21T09:10:00Z"/>
              <w:b/>
              <w:color w:val="FF0000"/>
              <w:sz w:val="24"/>
              <w:szCs w:val="24"/>
              <w:highlight w:val="yellow"/>
            </w:rPr>
          </w:rPrChange>
        </w:rPr>
      </w:pPr>
      <w:ins w:id="5" w:author="User" w:date="2013-08-21T09:10:00Z">
        <w:r w:rsidRPr="00794B65">
          <w:rPr>
            <w:sz w:val="24"/>
            <w:szCs w:val="24"/>
            <w:rPrChange w:id="6" w:author="User" w:date="2013-08-21T09:12:00Z">
              <w:rPr>
                <w:b/>
                <w:color w:val="FF0000"/>
                <w:sz w:val="24"/>
                <w:szCs w:val="24"/>
                <w:highlight w:val="yellow"/>
                <w:lang w:eastAsia="ar-SA"/>
              </w:rPr>
            </w:rPrChange>
          </w:rPr>
          <w:t>Климатические показатели</w:t>
        </w:r>
      </w:ins>
    </w:p>
    <w:p w:rsidR="00397528" w:rsidRPr="00397528" w:rsidRDefault="00397528" w:rsidP="00B9362A">
      <w:pPr>
        <w:ind w:firstLine="426"/>
        <w:jc w:val="right"/>
        <w:rPr>
          <w:ins w:id="7" w:author="User" w:date="2013-08-21T09:10:00Z"/>
          <w:sz w:val="22"/>
          <w:rPrChange w:id="8" w:author="User" w:date="2013-08-21T09:12:00Z">
            <w:rPr>
              <w:ins w:id="9" w:author="User" w:date="2013-08-21T09:10:00Z"/>
              <w:i/>
              <w:color w:val="FF0000"/>
              <w:sz w:val="24"/>
              <w:szCs w:val="24"/>
              <w:highlight w:val="yellow"/>
            </w:rPr>
          </w:rPrChange>
        </w:rPr>
      </w:pPr>
      <w:ins w:id="10" w:author="User" w:date="2013-08-21T09:10:00Z">
        <w:r w:rsidRPr="00397528">
          <w:rPr>
            <w:sz w:val="22"/>
            <w:rPrChange w:id="11" w:author="User" w:date="2013-08-21T09:12:00Z">
              <w:rPr>
                <w:b/>
                <w:i/>
                <w:color w:val="FF0000"/>
                <w:sz w:val="24"/>
                <w:szCs w:val="24"/>
                <w:highlight w:val="yellow"/>
                <w:lang w:eastAsia="ar-SA"/>
              </w:rPr>
            </w:rPrChange>
          </w:rPr>
          <w:t xml:space="preserve">Таблица </w:t>
        </w:r>
      </w:ins>
      <w:r w:rsidRPr="00397528">
        <w:rPr>
          <w:sz w:val="22"/>
        </w:rPr>
        <w:t>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683"/>
        <w:gridCol w:w="548"/>
        <w:gridCol w:w="548"/>
        <w:gridCol w:w="548"/>
        <w:gridCol w:w="548"/>
        <w:gridCol w:w="573"/>
        <w:gridCol w:w="573"/>
        <w:gridCol w:w="578"/>
        <w:gridCol w:w="593"/>
        <w:gridCol w:w="573"/>
        <w:gridCol w:w="548"/>
        <w:gridCol w:w="548"/>
        <w:gridCol w:w="561"/>
        <w:gridCol w:w="571"/>
      </w:tblGrid>
      <w:tr w:rsidR="00397528" w:rsidRPr="00E50EC0" w:rsidTr="00CD7F2E">
        <w:trPr>
          <w:trHeight w:val="624"/>
          <w:ins w:id="12" w:author="User" w:date="2013-08-21T09:10:00Z"/>
        </w:trPr>
        <w:tc>
          <w:tcPr>
            <w:tcW w:w="1747" w:type="dxa"/>
            <w:tcBorders>
              <w:tl2br w:val="single" w:sz="4" w:space="0" w:color="auto"/>
            </w:tcBorders>
          </w:tcPr>
          <w:p w:rsidR="00A020EC" w:rsidRDefault="00A020EC" w:rsidP="00B9362A">
            <w:pPr>
              <w:ind w:firstLine="426"/>
              <w:rPr>
                <w:b/>
                <w:color w:val="FF0000"/>
                <w:sz w:val="24"/>
                <w:szCs w:val="24"/>
                <w:highlight w:val="yellow"/>
                <w:lang w:eastAsia="ar-SA"/>
              </w:rPr>
            </w:pPr>
          </w:p>
          <w:p w:rsidR="00A020EC" w:rsidRDefault="00A020EC" w:rsidP="00B9362A">
            <w:pPr>
              <w:ind w:firstLine="426"/>
              <w:rPr>
                <w:b/>
                <w:color w:val="FF0000"/>
                <w:sz w:val="24"/>
                <w:szCs w:val="24"/>
                <w:highlight w:val="yellow"/>
                <w:lang w:eastAsia="ar-SA"/>
              </w:rPr>
            </w:pPr>
          </w:p>
          <w:p w:rsidR="00397528" w:rsidRDefault="00397528" w:rsidP="00B9362A">
            <w:pPr>
              <w:ind w:firstLine="426"/>
            </w:pPr>
            <w:ins w:id="13" w:author="User" w:date="2013-08-21T09:10:00Z">
              <w:r w:rsidRPr="00794B65">
                <w:rPr>
                  <w:rPrChange w:id="14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 xml:space="preserve">    </w:t>
              </w:r>
            </w:ins>
            <w:r>
              <w:t xml:space="preserve">           </w:t>
            </w:r>
            <w:ins w:id="15" w:author="User" w:date="2013-08-21T09:10:00Z">
              <w:r w:rsidRPr="00794B65">
                <w:rPr>
                  <w:rPrChange w:id="16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Месяц</w:t>
              </w:r>
            </w:ins>
          </w:p>
          <w:p w:rsidR="00397528" w:rsidRPr="00E50EC0" w:rsidRDefault="00397528" w:rsidP="00B9362A">
            <w:pPr>
              <w:ind w:firstLine="426"/>
              <w:rPr>
                <w:ins w:id="17" w:author="User" w:date="2013-08-21T09:10:00Z"/>
                <w:rPrChange w:id="18" w:author="User" w:date="2013-08-21T09:12:00Z">
                  <w:rPr>
                    <w:ins w:id="19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20" w:author="User" w:date="2013-08-21T09:10:00Z">
              <w:r w:rsidRPr="00794B65">
                <w:rPr>
                  <w:rPrChange w:id="21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показатель</w:t>
              </w:r>
            </w:ins>
          </w:p>
        </w:tc>
        <w:tc>
          <w:tcPr>
            <w:tcW w:w="585" w:type="dxa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22" w:author="User" w:date="2013-08-21T09:10:00Z"/>
                <w:lang w:val="en-US"/>
                <w:rPrChange w:id="23" w:author="User" w:date="2013-08-21T09:12:00Z">
                  <w:rPr>
                    <w:ins w:id="24" w:author="User" w:date="2013-08-21T09:10:00Z"/>
                    <w:color w:val="FF0000"/>
                    <w:sz w:val="24"/>
                    <w:szCs w:val="24"/>
                    <w:highlight w:val="yellow"/>
                    <w:lang w:val="en-US"/>
                  </w:rPr>
                </w:rPrChange>
              </w:rPr>
            </w:pPr>
            <w:ins w:id="25" w:author="User" w:date="2013-08-21T09:10:00Z">
              <w:r w:rsidRPr="00794B65">
                <w:rPr>
                  <w:lang w:val="en-US"/>
                  <w:rPrChange w:id="26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val="en-US" w:eastAsia="ar-SA"/>
                    </w:rPr>
                  </w:rPrChange>
                </w:rPr>
                <w:t>I</w:t>
              </w:r>
            </w:ins>
          </w:p>
        </w:tc>
        <w:tc>
          <w:tcPr>
            <w:tcW w:w="584" w:type="dxa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27" w:author="User" w:date="2013-08-21T09:10:00Z"/>
                <w:lang w:val="en-US"/>
                <w:rPrChange w:id="28" w:author="User" w:date="2013-08-21T09:12:00Z">
                  <w:rPr>
                    <w:ins w:id="29" w:author="User" w:date="2013-08-21T09:10:00Z"/>
                    <w:color w:val="FF0000"/>
                    <w:sz w:val="24"/>
                    <w:szCs w:val="24"/>
                    <w:highlight w:val="yellow"/>
                    <w:lang w:val="en-US"/>
                  </w:rPr>
                </w:rPrChange>
              </w:rPr>
            </w:pPr>
            <w:ins w:id="30" w:author="User" w:date="2013-08-21T09:10:00Z">
              <w:r w:rsidRPr="00794B65">
                <w:rPr>
                  <w:lang w:val="en-US"/>
                  <w:rPrChange w:id="31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val="en-US" w:eastAsia="ar-SA"/>
                    </w:rPr>
                  </w:rPrChange>
                </w:rPr>
                <w:t>II</w:t>
              </w:r>
            </w:ins>
          </w:p>
        </w:tc>
        <w:tc>
          <w:tcPr>
            <w:tcW w:w="584" w:type="dxa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32" w:author="User" w:date="2013-08-21T09:10:00Z"/>
                <w:lang w:val="en-US"/>
                <w:rPrChange w:id="33" w:author="User" w:date="2013-08-21T09:12:00Z">
                  <w:rPr>
                    <w:ins w:id="34" w:author="User" w:date="2013-08-21T09:10:00Z"/>
                    <w:color w:val="FF0000"/>
                    <w:sz w:val="24"/>
                    <w:szCs w:val="24"/>
                    <w:highlight w:val="yellow"/>
                    <w:lang w:val="en-US"/>
                  </w:rPr>
                </w:rPrChange>
              </w:rPr>
            </w:pPr>
            <w:ins w:id="35" w:author="User" w:date="2013-08-21T09:10:00Z">
              <w:r w:rsidRPr="00794B65">
                <w:rPr>
                  <w:lang w:val="en-US"/>
                  <w:rPrChange w:id="36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val="en-US" w:eastAsia="ar-SA"/>
                    </w:rPr>
                  </w:rPrChange>
                </w:rPr>
                <w:t>III</w:t>
              </w:r>
            </w:ins>
          </w:p>
        </w:tc>
        <w:tc>
          <w:tcPr>
            <w:tcW w:w="584" w:type="dxa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37" w:author="User" w:date="2013-08-21T09:10:00Z"/>
                <w:lang w:val="en-US"/>
                <w:rPrChange w:id="38" w:author="User" w:date="2013-08-21T09:12:00Z">
                  <w:rPr>
                    <w:ins w:id="39" w:author="User" w:date="2013-08-21T09:10:00Z"/>
                    <w:color w:val="FF0000"/>
                    <w:sz w:val="24"/>
                    <w:szCs w:val="24"/>
                    <w:highlight w:val="yellow"/>
                    <w:lang w:val="en-US"/>
                  </w:rPr>
                </w:rPrChange>
              </w:rPr>
            </w:pPr>
            <w:ins w:id="40" w:author="User" w:date="2013-08-21T09:10:00Z">
              <w:r w:rsidRPr="00794B65">
                <w:rPr>
                  <w:lang w:val="en-US"/>
                  <w:rPrChange w:id="41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val="en-US" w:eastAsia="ar-SA"/>
                    </w:rPr>
                  </w:rPrChange>
                </w:rPr>
                <w:t>IV</w:t>
              </w:r>
            </w:ins>
          </w:p>
        </w:tc>
        <w:tc>
          <w:tcPr>
            <w:tcW w:w="588" w:type="dxa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42" w:author="User" w:date="2013-08-21T09:10:00Z"/>
                <w:lang w:val="en-US"/>
                <w:rPrChange w:id="43" w:author="User" w:date="2013-08-21T09:12:00Z">
                  <w:rPr>
                    <w:ins w:id="44" w:author="User" w:date="2013-08-21T09:10:00Z"/>
                    <w:color w:val="FF0000"/>
                    <w:sz w:val="24"/>
                    <w:szCs w:val="24"/>
                    <w:highlight w:val="yellow"/>
                    <w:lang w:val="en-US"/>
                  </w:rPr>
                </w:rPrChange>
              </w:rPr>
            </w:pPr>
            <w:ins w:id="45" w:author="User" w:date="2013-08-21T09:10:00Z">
              <w:r w:rsidRPr="00794B65">
                <w:rPr>
                  <w:lang w:val="en-US"/>
                  <w:rPrChange w:id="46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val="en-US" w:eastAsia="ar-SA"/>
                    </w:rPr>
                  </w:rPrChange>
                </w:rPr>
                <w:t>V</w:t>
              </w:r>
            </w:ins>
          </w:p>
        </w:tc>
        <w:tc>
          <w:tcPr>
            <w:tcW w:w="588" w:type="dxa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47" w:author="User" w:date="2013-08-21T09:10:00Z"/>
                <w:lang w:val="en-US"/>
                <w:rPrChange w:id="48" w:author="User" w:date="2013-08-21T09:12:00Z">
                  <w:rPr>
                    <w:ins w:id="49" w:author="User" w:date="2013-08-21T09:10:00Z"/>
                    <w:color w:val="FF0000"/>
                    <w:sz w:val="24"/>
                    <w:szCs w:val="24"/>
                    <w:highlight w:val="yellow"/>
                    <w:lang w:val="en-US"/>
                  </w:rPr>
                </w:rPrChange>
              </w:rPr>
            </w:pPr>
            <w:ins w:id="50" w:author="User" w:date="2013-08-21T09:10:00Z">
              <w:r w:rsidRPr="00794B65">
                <w:rPr>
                  <w:lang w:val="en-US"/>
                  <w:rPrChange w:id="51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val="en-US" w:eastAsia="ar-SA"/>
                    </w:rPr>
                  </w:rPrChange>
                </w:rPr>
                <w:t>VI</w:t>
              </w:r>
            </w:ins>
          </w:p>
        </w:tc>
        <w:tc>
          <w:tcPr>
            <w:tcW w:w="594" w:type="dxa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52" w:author="User" w:date="2013-08-21T09:10:00Z"/>
                <w:lang w:val="en-US"/>
                <w:rPrChange w:id="53" w:author="User" w:date="2013-08-21T09:12:00Z">
                  <w:rPr>
                    <w:ins w:id="54" w:author="User" w:date="2013-08-21T09:10:00Z"/>
                    <w:color w:val="FF0000"/>
                    <w:sz w:val="24"/>
                    <w:szCs w:val="24"/>
                    <w:highlight w:val="yellow"/>
                    <w:lang w:val="en-US"/>
                  </w:rPr>
                </w:rPrChange>
              </w:rPr>
            </w:pPr>
            <w:ins w:id="55" w:author="User" w:date="2013-08-21T09:10:00Z">
              <w:r w:rsidRPr="00794B65">
                <w:rPr>
                  <w:lang w:val="en-US"/>
                  <w:rPrChange w:id="56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val="en-US" w:eastAsia="ar-SA"/>
                    </w:rPr>
                  </w:rPrChange>
                </w:rPr>
                <w:t>VII</w:t>
              </w:r>
            </w:ins>
          </w:p>
        </w:tc>
        <w:tc>
          <w:tcPr>
            <w:tcW w:w="614" w:type="dxa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57" w:author="User" w:date="2013-08-21T09:10:00Z"/>
                <w:lang w:val="en-US"/>
                <w:rPrChange w:id="58" w:author="User" w:date="2013-08-21T09:12:00Z">
                  <w:rPr>
                    <w:ins w:id="59" w:author="User" w:date="2013-08-21T09:10:00Z"/>
                    <w:color w:val="FF0000"/>
                    <w:sz w:val="24"/>
                    <w:szCs w:val="24"/>
                    <w:highlight w:val="yellow"/>
                    <w:lang w:val="en-US"/>
                  </w:rPr>
                </w:rPrChange>
              </w:rPr>
            </w:pPr>
            <w:ins w:id="60" w:author="User" w:date="2013-08-21T09:10:00Z">
              <w:r w:rsidRPr="00794B65">
                <w:rPr>
                  <w:lang w:val="en-US"/>
                  <w:rPrChange w:id="61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val="en-US" w:eastAsia="ar-SA"/>
                    </w:rPr>
                  </w:rPrChange>
                </w:rPr>
                <w:t>VIII</w:t>
              </w:r>
            </w:ins>
          </w:p>
        </w:tc>
        <w:tc>
          <w:tcPr>
            <w:tcW w:w="588" w:type="dxa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62" w:author="User" w:date="2013-08-21T09:10:00Z"/>
                <w:lang w:val="en-US"/>
                <w:rPrChange w:id="63" w:author="User" w:date="2013-08-21T09:12:00Z">
                  <w:rPr>
                    <w:ins w:id="64" w:author="User" w:date="2013-08-21T09:10:00Z"/>
                    <w:color w:val="FF0000"/>
                    <w:sz w:val="24"/>
                    <w:szCs w:val="24"/>
                    <w:highlight w:val="yellow"/>
                    <w:lang w:val="en-US"/>
                  </w:rPr>
                </w:rPrChange>
              </w:rPr>
            </w:pPr>
            <w:ins w:id="65" w:author="User" w:date="2013-08-21T09:10:00Z">
              <w:r w:rsidRPr="00794B65">
                <w:rPr>
                  <w:lang w:val="en-US"/>
                  <w:rPrChange w:id="66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val="en-US" w:eastAsia="ar-SA"/>
                    </w:rPr>
                  </w:rPrChange>
                </w:rPr>
                <w:t>IX</w:t>
              </w:r>
            </w:ins>
          </w:p>
        </w:tc>
        <w:tc>
          <w:tcPr>
            <w:tcW w:w="584" w:type="dxa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67" w:author="User" w:date="2013-08-21T09:10:00Z"/>
                <w:lang w:val="en-US"/>
                <w:rPrChange w:id="68" w:author="User" w:date="2013-08-21T09:12:00Z">
                  <w:rPr>
                    <w:ins w:id="69" w:author="User" w:date="2013-08-21T09:10:00Z"/>
                    <w:color w:val="FF0000"/>
                    <w:sz w:val="24"/>
                    <w:szCs w:val="24"/>
                    <w:highlight w:val="yellow"/>
                    <w:lang w:val="en-US"/>
                  </w:rPr>
                </w:rPrChange>
              </w:rPr>
            </w:pPr>
            <w:ins w:id="70" w:author="User" w:date="2013-08-21T09:10:00Z">
              <w:r w:rsidRPr="00794B65">
                <w:rPr>
                  <w:lang w:val="en-US"/>
                  <w:rPrChange w:id="71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val="en-US" w:eastAsia="ar-SA"/>
                    </w:rPr>
                  </w:rPrChange>
                </w:rPr>
                <w:t>X</w:t>
              </w:r>
            </w:ins>
          </w:p>
        </w:tc>
        <w:tc>
          <w:tcPr>
            <w:tcW w:w="584" w:type="dxa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72" w:author="User" w:date="2013-08-21T09:10:00Z"/>
                <w:lang w:val="en-US"/>
                <w:rPrChange w:id="73" w:author="User" w:date="2013-08-21T09:12:00Z">
                  <w:rPr>
                    <w:ins w:id="74" w:author="User" w:date="2013-08-21T09:10:00Z"/>
                    <w:color w:val="FF0000"/>
                    <w:sz w:val="24"/>
                    <w:szCs w:val="24"/>
                    <w:highlight w:val="yellow"/>
                    <w:lang w:val="en-US"/>
                  </w:rPr>
                </w:rPrChange>
              </w:rPr>
            </w:pPr>
            <w:ins w:id="75" w:author="User" w:date="2013-08-21T09:10:00Z">
              <w:r w:rsidRPr="00794B65">
                <w:rPr>
                  <w:lang w:val="en-US"/>
                  <w:rPrChange w:id="76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val="en-US" w:eastAsia="ar-SA"/>
                    </w:rPr>
                  </w:rPrChange>
                </w:rPr>
                <w:t>XI</w:t>
              </w:r>
            </w:ins>
          </w:p>
        </w:tc>
        <w:tc>
          <w:tcPr>
            <w:tcW w:w="593" w:type="dxa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77" w:author="User" w:date="2013-08-21T09:10:00Z"/>
                <w:lang w:val="en-US"/>
                <w:rPrChange w:id="78" w:author="User" w:date="2013-08-21T09:12:00Z">
                  <w:rPr>
                    <w:ins w:id="79" w:author="User" w:date="2013-08-21T09:10:00Z"/>
                    <w:color w:val="FF0000"/>
                    <w:sz w:val="24"/>
                    <w:szCs w:val="24"/>
                    <w:highlight w:val="yellow"/>
                    <w:lang w:val="en-US"/>
                  </w:rPr>
                </w:rPrChange>
              </w:rPr>
            </w:pPr>
            <w:ins w:id="80" w:author="User" w:date="2013-08-21T09:10:00Z">
              <w:r w:rsidRPr="00794B65">
                <w:rPr>
                  <w:lang w:val="en-US"/>
                  <w:rPrChange w:id="81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val="en-US" w:eastAsia="ar-SA"/>
                    </w:rPr>
                  </w:rPrChange>
                </w:rPr>
                <w:t>XII</w:t>
              </w:r>
            </w:ins>
          </w:p>
        </w:tc>
        <w:tc>
          <w:tcPr>
            <w:tcW w:w="599" w:type="dxa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82" w:author="User" w:date="2013-08-21T09:10:00Z"/>
                <w:rPrChange w:id="83" w:author="User" w:date="2013-08-21T09:12:00Z">
                  <w:rPr>
                    <w:ins w:id="84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85" w:author="User" w:date="2013-08-21T09:10:00Z">
              <w:r w:rsidRPr="00794B65">
                <w:rPr>
                  <w:rPrChange w:id="86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год</w:t>
              </w:r>
            </w:ins>
          </w:p>
        </w:tc>
      </w:tr>
      <w:tr w:rsidR="00397528" w:rsidRPr="00E50EC0" w:rsidTr="00CD7F2E">
        <w:trPr>
          <w:trHeight w:val="315"/>
          <w:ins w:id="87" w:author="User" w:date="2013-08-21T09:10:00Z"/>
        </w:trPr>
        <w:tc>
          <w:tcPr>
            <w:tcW w:w="1747" w:type="dxa"/>
          </w:tcPr>
          <w:p w:rsidR="00397528" w:rsidRPr="00E50EC0" w:rsidRDefault="00397528" w:rsidP="00B9362A">
            <w:pPr>
              <w:ind w:firstLine="426"/>
              <w:contextualSpacing/>
              <w:rPr>
                <w:ins w:id="88" w:author="User" w:date="2013-08-21T09:10:00Z"/>
                <w:rPrChange w:id="89" w:author="User" w:date="2013-08-21T09:12:00Z">
                  <w:rPr>
                    <w:ins w:id="90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91" w:author="User" w:date="2013-08-21T09:10:00Z">
              <w:r w:rsidRPr="00794B65">
                <w:rPr>
                  <w:rPrChange w:id="92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Средняя температура воздуха</w:t>
              </w:r>
            </w:ins>
          </w:p>
        </w:tc>
        <w:tc>
          <w:tcPr>
            <w:tcW w:w="585" w:type="dxa"/>
            <w:shd w:val="clear" w:color="auto" w:fill="auto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93" w:author="User" w:date="2013-08-21T09:10:00Z"/>
                <w:rPrChange w:id="94" w:author="User" w:date="2013-08-21T09:12:00Z">
                  <w:rPr>
                    <w:ins w:id="95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96" w:author="User" w:date="2013-08-21T09:10:00Z">
              <w:r w:rsidRPr="00794B65">
                <w:rPr>
                  <w:rPrChange w:id="97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-9,8</w:t>
              </w:r>
            </w:ins>
          </w:p>
        </w:tc>
        <w:tc>
          <w:tcPr>
            <w:tcW w:w="584" w:type="dxa"/>
            <w:shd w:val="clear" w:color="auto" w:fill="auto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98" w:author="User" w:date="2013-08-21T09:10:00Z"/>
                <w:rPrChange w:id="99" w:author="User" w:date="2013-08-21T09:12:00Z">
                  <w:rPr>
                    <w:ins w:id="100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01" w:author="User" w:date="2013-08-21T09:10:00Z">
              <w:r w:rsidRPr="00794B65">
                <w:rPr>
                  <w:rPrChange w:id="102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-9,6</w:t>
              </w:r>
            </w:ins>
          </w:p>
        </w:tc>
        <w:tc>
          <w:tcPr>
            <w:tcW w:w="584" w:type="dxa"/>
            <w:shd w:val="clear" w:color="auto" w:fill="auto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103" w:author="User" w:date="2013-08-21T09:10:00Z"/>
                <w:rPrChange w:id="104" w:author="User" w:date="2013-08-21T09:12:00Z">
                  <w:rPr>
                    <w:ins w:id="105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06" w:author="User" w:date="2013-08-21T09:10:00Z">
              <w:r w:rsidRPr="00794B65">
                <w:rPr>
                  <w:rPrChange w:id="107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-3,7</w:t>
              </w:r>
            </w:ins>
          </w:p>
        </w:tc>
        <w:tc>
          <w:tcPr>
            <w:tcW w:w="584" w:type="dxa"/>
            <w:shd w:val="clear" w:color="auto" w:fill="auto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108" w:author="User" w:date="2013-08-21T09:10:00Z"/>
                <w:rPrChange w:id="109" w:author="User" w:date="2013-08-21T09:12:00Z">
                  <w:rPr>
                    <w:ins w:id="110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11" w:author="User" w:date="2013-08-21T09:10:00Z">
              <w:r w:rsidRPr="00794B65">
                <w:rPr>
                  <w:rPrChange w:id="112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6,6</w:t>
              </w:r>
            </w:ins>
          </w:p>
        </w:tc>
        <w:tc>
          <w:tcPr>
            <w:tcW w:w="588" w:type="dxa"/>
            <w:shd w:val="clear" w:color="auto" w:fill="auto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113" w:author="User" w:date="2013-08-21T09:10:00Z"/>
                <w:rPrChange w:id="114" w:author="User" w:date="2013-08-21T09:12:00Z">
                  <w:rPr>
                    <w:ins w:id="115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16" w:author="User" w:date="2013-08-21T09:10:00Z">
              <w:r w:rsidRPr="00794B65">
                <w:rPr>
                  <w:rPrChange w:id="117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14,6</w:t>
              </w:r>
            </w:ins>
          </w:p>
        </w:tc>
        <w:tc>
          <w:tcPr>
            <w:tcW w:w="588" w:type="dxa"/>
            <w:shd w:val="clear" w:color="auto" w:fill="auto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118" w:author="User" w:date="2013-08-21T09:10:00Z"/>
                <w:rPrChange w:id="119" w:author="User" w:date="2013-08-21T09:12:00Z">
                  <w:rPr>
                    <w:ins w:id="120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21" w:author="User" w:date="2013-08-21T09:10:00Z">
              <w:r w:rsidRPr="00794B65">
                <w:rPr>
                  <w:rPrChange w:id="122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17,9</w:t>
              </w:r>
            </w:ins>
          </w:p>
        </w:tc>
        <w:tc>
          <w:tcPr>
            <w:tcW w:w="594" w:type="dxa"/>
            <w:shd w:val="clear" w:color="auto" w:fill="auto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123" w:author="User" w:date="2013-08-21T09:10:00Z"/>
                <w:rPrChange w:id="124" w:author="User" w:date="2013-08-21T09:12:00Z">
                  <w:rPr>
                    <w:ins w:id="125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26" w:author="User" w:date="2013-08-21T09:10:00Z">
              <w:r w:rsidRPr="00794B65">
                <w:rPr>
                  <w:rPrChange w:id="127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19,9</w:t>
              </w:r>
            </w:ins>
          </w:p>
        </w:tc>
        <w:tc>
          <w:tcPr>
            <w:tcW w:w="614" w:type="dxa"/>
            <w:shd w:val="clear" w:color="auto" w:fill="auto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128" w:author="User" w:date="2013-08-21T09:10:00Z"/>
                <w:rPrChange w:id="129" w:author="User" w:date="2013-08-21T09:12:00Z">
                  <w:rPr>
                    <w:ins w:id="130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31" w:author="User" w:date="2013-08-21T09:10:00Z">
              <w:r w:rsidRPr="00794B65">
                <w:rPr>
                  <w:rPrChange w:id="132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18,6</w:t>
              </w:r>
            </w:ins>
          </w:p>
        </w:tc>
        <w:tc>
          <w:tcPr>
            <w:tcW w:w="588" w:type="dxa"/>
            <w:shd w:val="clear" w:color="auto" w:fill="auto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133" w:author="User" w:date="2013-08-21T09:10:00Z"/>
                <w:rPrChange w:id="134" w:author="User" w:date="2013-08-21T09:12:00Z">
                  <w:rPr>
                    <w:ins w:id="135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36" w:author="User" w:date="2013-08-21T09:10:00Z">
              <w:r w:rsidRPr="00794B65">
                <w:rPr>
                  <w:rPrChange w:id="137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13,0</w:t>
              </w:r>
            </w:ins>
          </w:p>
        </w:tc>
        <w:tc>
          <w:tcPr>
            <w:tcW w:w="584" w:type="dxa"/>
            <w:shd w:val="clear" w:color="auto" w:fill="auto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138" w:author="User" w:date="2013-08-21T09:10:00Z"/>
                <w:rPrChange w:id="139" w:author="User" w:date="2013-08-21T09:12:00Z">
                  <w:rPr>
                    <w:ins w:id="140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41" w:author="User" w:date="2013-08-21T09:10:00Z">
              <w:r w:rsidRPr="00794B65">
                <w:rPr>
                  <w:rPrChange w:id="142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5,9</w:t>
              </w:r>
            </w:ins>
          </w:p>
        </w:tc>
        <w:tc>
          <w:tcPr>
            <w:tcW w:w="584" w:type="dxa"/>
            <w:shd w:val="clear" w:color="auto" w:fill="auto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143" w:author="User" w:date="2013-08-21T09:10:00Z"/>
                <w:rPrChange w:id="144" w:author="User" w:date="2013-08-21T09:12:00Z">
                  <w:rPr>
                    <w:ins w:id="145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46" w:author="User" w:date="2013-08-21T09:10:00Z">
              <w:r w:rsidRPr="00794B65">
                <w:rPr>
                  <w:rPrChange w:id="147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-0,6</w:t>
              </w:r>
            </w:ins>
          </w:p>
        </w:tc>
        <w:tc>
          <w:tcPr>
            <w:tcW w:w="593" w:type="dxa"/>
            <w:shd w:val="clear" w:color="auto" w:fill="auto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148" w:author="User" w:date="2013-08-21T09:10:00Z"/>
                <w:rPrChange w:id="149" w:author="User" w:date="2013-08-21T09:12:00Z">
                  <w:rPr>
                    <w:ins w:id="150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51" w:author="User" w:date="2013-08-21T09:10:00Z">
              <w:r w:rsidRPr="00794B65">
                <w:rPr>
                  <w:rPrChange w:id="152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-6,2</w:t>
              </w:r>
            </w:ins>
          </w:p>
        </w:tc>
        <w:tc>
          <w:tcPr>
            <w:tcW w:w="599" w:type="dxa"/>
            <w:shd w:val="clear" w:color="auto" w:fill="auto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153" w:author="User" w:date="2013-08-21T09:10:00Z"/>
                <w:rPrChange w:id="154" w:author="User" w:date="2013-08-21T09:12:00Z">
                  <w:rPr>
                    <w:ins w:id="155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56" w:author="User" w:date="2013-08-21T09:10:00Z">
              <w:r w:rsidRPr="00794B65">
                <w:rPr>
                  <w:rPrChange w:id="157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5,6</w:t>
              </w:r>
            </w:ins>
          </w:p>
        </w:tc>
      </w:tr>
      <w:tr w:rsidR="00397528" w:rsidRPr="00E50EC0" w:rsidTr="00CD7F2E">
        <w:trPr>
          <w:trHeight w:val="315"/>
          <w:ins w:id="158" w:author="User" w:date="2013-08-21T09:10:00Z"/>
        </w:trPr>
        <w:tc>
          <w:tcPr>
            <w:tcW w:w="1747" w:type="dxa"/>
          </w:tcPr>
          <w:p w:rsidR="00397528" w:rsidRPr="00E50EC0" w:rsidRDefault="00397528" w:rsidP="00B9362A">
            <w:pPr>
              <w:ind w:firstLine="426"/>
              <w:contextualSpacing/>
              <w:rPr>
                <w:ins w:id="159" w:author="User" w:date="2013-08-21T09:10:00Z"/>
                <w:rPrChange w:id="160" w:author="User" w:date="2013-08-21T09:12:00Z">
                  <w:rPr>
                    <w:ins w:id="161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62" w:author="User" w:date="2013-08-21T09:10:00Z">
              <w:r w:rsidRPr="00794B65">
                <w:rPr>
                  <w:rPrChange w:id="163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 xml:space="preserve">Средняя сумма осадков, </w:t>
              </w:r>
              <w:proofErr w:type="gramStart"/>
              <w:r w:rsidRPr="00794B65">
                <w:rPr>
                  <w:rPrChange w:id="164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мм</w:t>
              </w:r>
              <w:proofErr w:type="gramEnd"/>
            </w:ins>
          </w:p>
        </w:tc>
        <w:tc>
          <w:tcPr>
            <w:tcW w:w="1753" w:type="dxa"/>
            <w:gridSpan w:val="3"/>
            <w:shd w:val="clear" w:color="auto" w:fill="auto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165" w:author="User" w:date="2013-08-21T09:10:00Z"/>
                <w:rPrChange w:id="166" w:author="User" w:date="2013-08-21T09:12:00Z">
                  <w:rPr>
                    <w:ins w:id="167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68" w:author="User" w:date="2013-08-21T09:10:00Z">
              <w:r w:rsidRPr="00794B65">
                <w:rPr>
                  <w:rPrChange w:id="169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103</w:t>
              </w:r>
            </w:ins>
          </w:p>
        </w:tc>
        <w:tc>
          <w:tcPr>
            <w:tcW w:w="4140" w:type="dxa"/>
            <w:gridSpan w:val="7"/>
            <w:shd w:val="clear" w:color="auto" w:fill="auto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170" w:author="User" w:date="2013-08-21T09:10:00Z"/>
                <w:rPrChange w:id="171" w:author="User" w:date="2013-08-21T09:12:00Z">
                  <w:rPr>
                    <w:ins w:id="172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73" w:author="User" w:date="2013-08-21T09:10:00Z">
              <w:r w:rsidRPr="00794B65">
                <w:rPr>
                  <w:rPrChange w:id="174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367</w:t>
              </w:r>
            </w:ins>
          </w:p>
        </w:tc>
        <w:tc>
          <w:tcPr>
            <w:tcW w:w="1177" w:type="dxa"/>
            <w:gridSpan w:val="2"/>
            <w:shd w:val="clear" w:color="auto" w:fill="auto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175" w:author="User" w:date="2013-08-21T09:10:00Z"/>
                <w:rPrChange w:id="176" w:author="User" w:date="2013-08-21T09:12:00Z">
                  <w:rPr>
                    <w:ins w:id="177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78" w:author="User" w:date="2013-08-21T09:10:00Z">
              <w:r w:rsidRPr="00794B65">
                <w:rPr>
                  <w:rPrChange w:id="179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69</w:t>
              </w:r>
            </w:ins>
          </w:p>
        </w:tc>
        <w:tc>
          <w:tcPr>
            <w:tcW w:w="599" w:type="dxa"/>
            <w:shd w:val="clear" w:color="auto" w:fill="auto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180" w:author="User" w:date="2013-08-21T09:10:00Z"/>
                <w:rPrChange w:id="181" w:author="User" w:date="2013-08-21T09:12:00Z">
                  <w:rPr>
                    <w:ins w:id="182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83" w:author="User" w:date="2013-08-21T09:10:00Z">
              <w:r w:rsidRPr="00794B65">
                <w:rPr>
                  <w:rPrChange w:id="184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539</w:t>
              </w:r>
            </w:ins>
          </w:p>
        </w:tc>
      </w:tr>
      <w:tr w:rsidR="00397528" w:rsidRPr="00E50EC0" w:rsidTr="00CD7F2E">
        <w:trPr>
          <w:ins w:id="185" w:author="User" w:date="2013-08-21T09:10:00Z"/>
        </w:trPr>
        <w:tc>
          <w:tcPr>
            <w:tcW w:w="1747" w:type="dxa"/>
          </w:tcPr>
          <w:p w:rsidR="00397528" w:rsidRPr="00E50EC0" w:rsidRDefault="00397528" w:rsidP="00B9362A">
            <w:pPr>
              <w:ind w:firstLine="426"/>
              <w:contextualSpacing/>
              <w:rPr>
                <w:ins w:id="186" w:author="User" w:date="2013-08-21T09:10:00Z"/>
                <w:rPrChange w:id="187" w:author="User" w:date="2013-08-21T09:12:00Z">
                  <w:rPr>
                    <w:ins w:id="188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89" w:author="User" w:date="2013-08-21T09:10:00Z">
              <w:r w:rsidRPr="00794B65">
                <w:rPr>
                  <w:rPrChange w:id="190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Относительная влажность, %</w:t>
              </w:r>
            </w:ins>
          </w:p>
        </w:tc>
        <w:tc>
          <w:tcPr>
            <w:tcW w:w="1753" w:type="dxa"/>
            <w:gridSpan w:val="3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191" w:author="User" w:date="2013-08-21T09:10:00Z"/>
                <w:rPrChange w:id="192" w:author="User" w:date="2013-08-21T09:12:00Z">
                  <w:rPr>
                    <w:ins w:id="193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94" w:author="User" w:date="2013-08-21T09:10:00Z">
              <w:r w:rsidRPr="00794B65">
                <w:rPr>
                  <w:rPrChange w:id="195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83</w:t>
              </w:r>
            </w:ins>
          </w:p>
        </w:tc>
        <w:tc>
          <w:tcPr>
            <w:tcW w:w="4140" w:type="dxa"/>
            <w:gridSpan w:val="7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196" w:author="User" w:date="2013-08-21T09:10:00Z"/>
                <w:rPrChange w:id="197" w:author="User" w:date="2013-08-21T09:12:00Z">
                  <w:rPr>
                    <w:ins w:id="198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199" w:author="User" w:date="2013-08-21T09:10:00Z">
              <w:r w:rsidRPr="00794B65">
                <w:rPr>
                  <w:rPrChange w:id="200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66</w:t>
              </w:r>
            </w:ins>
          </w:p>
        </w:tc>
        <w:tc>
          <w:tcPr>
            <w:tcW w:w="1177" w:type="dxa"/>
            <w:gridSpan w:val="2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201" w:author="User" w:date="2013-08-21T09:10:00Z"/>
                <w:rPrChange w:id="202" w:author="User" w:date="2013-08-21T09:12:00Z">
                  <w:rPr>
                    <w:ins w:id="203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204" w:author="User" w:date="2013-08-21T09:10:00Z">
              <w:r w:rsidRPr="00794B65">
                <w:rPr>
                  <w:rPrChange w:id="205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83</w:t>
              </w:r>
            </w:ins>
          </w:p>
        </w:tc>
        <w:tc>
          <w:tcPr>
            <w:tcW w:w="599" w:type="dxa"/>
            <w:vAlign w:val="center"/>
          </w:tcPr>
          <w:p w:rsidR="00397528" w:rsidRPr="00E50EC0" w:rsidRDefault="00397528" w:rsidP="00B9362A">
            <w:pPr>
              <w:ind w:firstLine="426"/>
              <w:contextualSpacing/>
              <w:rPr>
                <w:ins w:id="206" w:author="User" w:date="2013-08-21T09:10:00Z"/>
                <w:rPrChange w:id="207" w:author="User" w:date="2013-08-21T09:12:00Z">
                  <w:rPr>
                    <w:ins w:id="208" w:author="User" w:date="2013-08-21T09:10:00Z"/>
                    <w:color w:val="FF0000"/>
                    <w:sz w:val="24"/>
                    <w:szCs w:val="24"/>
                    <w:highlight w:val="yellow"/>
                  </w:rPr>
                </w:rPrChange>
              </w:rPr>
            </w:pPr>
            <w:ins w:id="209" w:author="User" w:date="2013-08-21T09:10:00Z">
              <w:r w:rsidRPr="00794B65">
                <w:rPr>
                  <w:rPrChange w:id="210" w:author="User" w:date="2013-08-21T09:12:00Z">
                    <w:rPr>
                      <w:b/>
                      <w:color w:val="FF0000"/>
                      <w:sz w:val="24"/>
                      <w:szCs w:val="24"/>
                      <w:highlight w:val="yellow"/>
                      <w:lang w:eastAsia="ar-SA"/>
                    </w:rPr>
                  </w:rPrChange>
                </w:rPr>
                <w:t>73</w:t>
              </w:r>
            </w:ins>
          </w:p>
        </w:tc>
      </w:tr>
    </w:tbl>
    <w:p w:rsidR="00397528" w:rsidRPr="00E50EC0" w:rsidRDefault="00397528" w:rsidP="00B9362A">
      <w:pPr>
        <w:ind w:firstLine="426"/>
        <w:rPr>
          <w:ins w:id="211" w:author="User" w:date="2013-08-21T09:10:00Z"/>
          <w:rPrChange w:id="212" w:author="User" w:date="2013-08-21T09:12:00Z">
            <w:rPr>
              <w:ins w:id="213" w:author="User" w:date="2013-08-21T09:10:00Z"/>
              <w:b/>
              <w:i/>
              <w:sz w:val="24"/>
              <w:szCs w:val="24"/>
              <w:highlight w:val="yellow"/>
            </w:rPr>
          </w:rPrChange>
        </w:rPr>
      </w:pPr>
    </w:p>
    <w:p w:rsidR="00397528" w:rsidRPr="00397528" w:rsidRDefault="00397528" w:rsidP="00B9362A">
      <w:pPr>
        <w:pStyle w:val="a3"/>
        <w:spacing w:line="360" w:lineRule="auto"/>
        <w:ind w:left="0" w:firstLine="426"/>
        <w:rPr>
          <w:sz w:val="28"/>
          <w:szCs w:val="24"/>
        </w:rPr>
      </w:pPr>
      <w:ins w:id="214" w:author="User" w:date="2013-08-21T09:10:00Z">
        <w:r w:rsidRPr="00397528">
          <w:rPr>
            <w:sz w:val="28"/>
            <w:szCs w:val="24"/>
            <w:rPrChange w:id="215" w:author="User" w:date="2013-08-21T09:12:00Z">
              <w:rPr>
                <w:b/>
                <w:sz w:val="24"/>
                <w:szCs w:val="24"/>
                <w:highlight w:val="yellow"/>
                <w:lang w:eastAsia="ar-SA"/>
              </w:rPr>
            </w:rPrChange>
          </w:rPr>
          <w:t>Согласно СП 20.13330.2011 территория относится к следующим районам:</w:t>
        </w:r>
      </w:ins>
    </w:p>
    <w:p w:rsidR="00397528" w:rsidRPr="00397528" w:rsidRDefault="00397528" w:rsidP="00B9362A">
      <w:pPr>
        <w:pStyle w:val="a3"/>
        <w:spacing w:line="360" w:lineRule="auto"/>
        <w:ind w:left="0" w:firstLine="426"/>
        <w:rPr>
          <w:ins w:id="216" w:author="User" w:date="2013-08-21T09:10:00Z"/>
          <w:sz w:val="28"/>
          <w:szCs w:val="24"/>
          <w:rPrChange w:id="217" w:author="User" w:date="2013-08-21T09:12:00Z">
            <w:rPr>
              <w:ins w:id="218" w:author="User" w:date="2013-08-21T09:10:00Z"/>
              <w:bCs/>
              <w:color w:val="FF0000"/>
              <w:sz w:val="24"/>
              <w:szCs w:val="24"/>
              <w:highlight w:val="yellow"/>
            </w:rPr>
          </w:rPrChange>
        </w:rPr>
      </w:pPr>
      <w:ins w:id="219" w:author="User" w:date="2013-08-21T09:10:00Z">
        <w:r w:rsidRPr="00397528">
          <w:rPr>
            <w:sz w:val="28"/>
            <w:szCs w:val="24"/>
            <w:rPrChange w:id="220" w:author="User" w:date="2013-08-21T09:12:00Z">
              <w:rPr>
                <w:b/>
                <w:bCs/>
                <w:color w:val="FF0000"/>
                <w:sz w:val="24"/>
                <w:szCs w:val="24"/>
                <w:highlight w:val="yellow"/>
                <w:lang w:eastAsia="ar-SA"/>
              </w:rPr>
            </w:rPrChange>
          </w:rPr>
          <w:t>по давлению ветра - 1;</w:t>
        </w:r>
      </w:ins>
    </w:p>
    <w:p w:rsidR="00397528" w:rsidRPr="00397528" w:rsidRDefault="00397528" w:rsidP="00B9362A">
      <w:pPr>
        <w:pStyle w:val="a3"/>
        <w:spacing w:line="360" w:lineRule="auto"/>
        <w:ind w:left="0" w:firstLine="426"/>
        <w:rPr>
          <w:ins w:id="221" w:author="User" w:date="2013-08-21T09:10:00Z"/>
          <w:sz w:val="28"/>
          <w:szCs w:val="24"/>
          <w:rPrChange w:id="222" w:author="User" w:date="2013-08-21T09:12:00Z">
            <w:rPr>
              <w:ins w:id="223" w:author="User" w:date="2013-08-21T09:10:00Z"/>
              <w:color w:val="FF0000"/>
              <w:sz w:val="24"/>
              <w:szCs w:val="24"/>
              <w:highlight w:val="yellow"/>
            </w:rPr>
          </w:rPrChange>
        </w:rPr>
      </w:pPr>
      <w:ins w:id="224" w:author="User" w:date="2013-08-21T09:10:00Z">
        <w:r w:rsidRPr="00397528">
          <w:rPr>
            <w:sz w:val="28"/>
            <w:szCs w:val="24"/>
            <w:rPrChange w:id="225" w:author="User" w:date="2013-08-21T09:12:00Z">
              <w:rPr>
                <w:b/>
                <w:color w:val="FF0000"/>
                <w:sz w:val="24"/>
                <w:szCs w:val="24"/>
                <w:highlight w:val="yellow"/>
                <w:lang w:eastAsia="ar-SA"/>
              </w:rPr>
            </w:rPrChange>
          </w:rPr>
          <w:lastRenderedPageBreak/>
          <w:t>по расчетному значению веса снегового покрова - III;</w:t>
        </w:r>
      </w:ins>
    </w:p>
    <w:p w:rsidR="00397528" w:rsidRPr="00397528" w:rsidRDefault="00397528" w:rsidP="00B9362A">
      <w:pPr>
        <w:pStyle w:val="a3"/>
        <w:spacing w:line="360" w:lineRule="auto"/>
        <w:ind w:left="0" w:firstLine="426"/>
        <w:rPr>
          <w:ins w:id="226" w:author="User" w:date="2013-08-21T09:10:00Z"/>
          <w:sz w:val="28"/>
          <w:szCs w:val="24"/>
          <w:rPrChange w:id="227" w:author="User" w:date="2013-08-21T09:12:00Z">
            <w:rPr>
              <w:ins w:id="228" w:author="User" w:date="2013-08-21T09:10:00Z"/>
              <w:color w:val="FF0000"/>
              <w:sz w:val="24"/>
              <w:szCs w:val="24"/>
              <w:highlight w:val="yellow"/>
            </w:rPr>
          </w:rPrChange>
        </w:rPr>
      </w:pPr>
      <w:ins w:id="229" w:author="User" w:date="2013-08-21T09:10:00Z">
        <w:r w:rsidRPr="00397528">
          <w:rPr>
            <w:sz w:val="28"/>
            <w:szCs w:val="24"/>
            <w:rPrChange w:id="230" w:author="User" w:date="2013-08-21T09:12:00Z">
              <w:rPr>
                <w:b/>
                <w:color w:val="FF0000"/>
                <w:sz w:val="24"/>
                <w:szCs w:val="24"/>
                <w:highlight w:val="yellow"/>
                <w:lang w:eastAsia="ar-SA"/>
              </w:rPr>
            </w:rPrChange>
          </w:rPr>
          <w:t>по толщине стенки гололеда - II;</w:t>
        </w:r>
      </w:ins>
    </w:p>
    <w:p w:rsidR="00397528" w:rsidRPr="00397528" w:rsidRDefault="00397528" w:rsidP="00B9362A">
      <w:pPr>
        <w:pStyle w:val="a3"/>
        <w:spacing w:line="360" w:lineRule="auto"/>
        <w:ind w:left="0" w:firstLine="426"/>
        <w:rPr>
          <w:sz w:val="28"/>
          <w:szCs w:val="24"/>
        </w:rPr>
      </w:pPr>
      <w:ins w:id="231" w:author="User" w:date="2013-08-21T09:10:00Z">
        <w:r w:rsidRPr="00397528">
          <w:rPr>
            <w:sz w:val="28"/>
            <w:szCs w:val="24"/>
            <w:rPrChange w:id="232" w:author="User" w:date="2013-08-21T09:12:00Z">
              <w:rPr>
                <w:b/>
                <w:color w:val="FF0000"/>
                <w:sz w:val="24"/>
                <w:szCs w:val="24"/>
                <w:highlight w:val="yellow"/>
                <w:lang w:eastAsia="ar-SA"/>
              </w:rPr>
            </w:rPrChange>
          </w:rPr>
          <w:t>средняя скорость ветра за зимний период – 4,2 м/</w:t>
        </w:r>
        <w:proofErr w:type="gramStart"/>
        <w:r w:rsidRPr="00397528">
          <w:rPr>
            <w:sz w:val="28"/>
            <w:szCs w:val="24"/>
            <w:rPrChange w:id="233" w:author="User" w:date="2013-08-21T09:12:00Z">
              <w:rPr>
                <w:b/>
                <w:color w:val="FF0000"/>
                <w:sz w:val="24"/>
                <w:szCs w:val="24"/>
                <w:highlight w:val="yellow"/>
                <w:lang w:eastAsia="ar-SA"/>
              </w:rPr>
            </w:rPrChange>
          </w:rPr>
          <w:t>с</w:t>
        </w:r>
        <w:proofErr w:type="gramEnd"/>
        <w:r w:rsidRPr="00397528">
          <w:rPr>
            <w:sz w:val="28"/>
            <w:szCs w:val="24"/>
            <w:rPrChange w:id="234" w:author="User" w:date="2013-08-21T09:12:00Z">
              <w:rPr>
                <w:b/>
                <w:color w:val="FF0000"/>
                <w:sz w:val="24"/>
                <w:szCs w:val="24"/>
                <w:highlight w:val="yellow"/>
                <w:lang w:eastAsia="ar-SA"/>
              </w:rPr>
            </w:rPrChange>
          </w:rPr>
          <w:t>;</w:t>
        </w:r>
      </w:ins>
    </w:p>
    <w:p w:rsidR="00B60024" w:rsidRPr="003E50D9" w:rsidRDefault="006E2151" w:rsidP="00714F8F">
      <w:pPr>
        <w:pStyle w:val="a3"/>
        <w:spacing w:line="360" w:lineRule="auto"/>
        <w:ind w:left="0" w:firstLine="426"/>
        <w:rPr>
          <w:b/>
          <w:sz w:val="32"/>
          <w:szCs w:val="28"/>
        </w:rPr>
      </w:pPr>
      <w:r w:rsidRPr="00397528">
        <w:rPr>
          <w:sz w:val="28"/>
          <w:szCs w:val="24"/>
        </w:rPr>
        <w:t xml:space="preserve"> </w:t>
      </w:r>
      <w:r w:rsidR="00B60024" w:rsidRPr="003E50D9">
        <w:rPr>
          <w:b/>
          <w:sz w:val="32"/>
          <w:szCs w:val="28"/>
        </w:rPr>
        <w:t>3. Основные положения архитектурно-планировочного решения</w:t>
      </w:r>
    </w:p>
    <w:p w:rsidR="00B60024" w:rsidRPr="00B60024" w:rsidRDefault="00B60024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DD7096">
        <w:rPr>
          <w:sz w:val="28"/>
          <w:szCs w:val="28"/>
        </w:rPr>
        <w:t>Проект планировки территории микрорайона «Северный»</w:t>
      </w:r>
      <w:r>
        <w:rPr>
          <w:sz w:val="28"/>
          <w:szCs w:val="28"/>
        </w:rPr>
        <w:t xml:space="preserve"> </w:t>
      </w:r>
      <w:r w:rsidRPr="00B60024">
        <w:rPr>
          <w:sz w:val="28"/>
          <w:szCs w:val="28"/>
        </w:rPr>
        <w:t xml:space="preserve">проектируется в соответствии с основными задачами Генерального плана городского поселения, а также с принципами разрешенного использования территории, в увязке с существующими дорогами, пешеходными связями, инженерными коммуникациями и зелеными насаждениями. </w:t>
      </w:r>
    </w:p>
    <w:p w:rsidR="00B60024" w:rsidRPr="00B60024" w:rsidRDefault="00B60024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B60024">
        <w:rPr>
          <w:sz w:val="28"/>
          <w:szCs w:val="28"/>
        </w:rPr>
        <w:t xml:space="preserve">Участок расположен в </w:t>
      </w:r>
      <w:r>
        <w:rPr>
          <w:sz w:val="28"/>
          <w:szCs w:val="28"/>
        </w:rPr>
        <w:t>северной</w:t>
      </w:r>
      <w:r w:rsidRPr="00B60024">
        <w:rPr>
          <w:sz w:val="28"/>
          <w:szCs w:val="28"/>
        </w:rPr>
        <w:t xml:space="preserve"> части г. Семилуки, в 3,5км от г.</w:t>
      </w:r>
      <w:r>
        <w:rPr>
          <w:sz w:val="28"/>
          <w:szCs w:val="28"/>
        </w:rPr>
        <w:t xml:space="preserve"> </w:t>
      </w:r>
      <w:r w:rsidRPr="00B60024">
        <w:rPr>
          <w:sz w:val="28"/>
          <w:szCs w:val="28"/>
        </w:rPr>
        <w:t>Воронеж.</w:t>
      </w:r>
    </w:p>
    <w:p w:rsidR="003E50D9" w:rsidRDefault="00B60024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B60024">
        <w:rPr>
          <w:sz w:val="28"/>
          <w:szCs w:val="28"/>
        </w:rPr>
        <w:t>На территории отведенного учас</w:t>
      </w:r>
      <w:r>
        <w:rPr>
          <w:sz w:val="28"/>
          <w:szCs w:val="28"/>
        </w:rPr>
        <w:t xml:space="preserve">тка необходимо установить красные линии и линии застройки, а также разработать схему развития улично-дорожной сети. </w:t>
      </w:r>
      <w:r w:rsidRPr="00B60024">
        <w:rPr>
          <w:sz w:val="28"/>
          <w:szCs w:val="28"/>
        </w:rPr>
        <w:t xml:space="preserve">На период подготовки проекта планировки основная часть территории </w:t>
      </w:r>
      <w:r>
        <w:rPr>
          <w:sz w:val="28"/>
          <w:szCs w:val="28"/>
        </w:rPr>
        <w:t>занята существующими ранее сформированными земельными участками</w:t>
      </w:r>
      <w:r w:rsidRPr="00B60024">
        <w:rPr>
          <w:sz w:val="28"/>
          <w:szCs w:val="28"/>
        </w:rPr>
        <w:t xml:space="preserve">. </w:t>
      </w:r>
    </w:p>
    <w:p w:rsidR="00B60024" w:rsidRPr="00B60024" w:rsidRDefault="00B60024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B60024">
        <w:rPr>
          <w:sz w:val="28"/>
          <w:szCs w:val="28"/>
        </w:rPr>
        <w:t>Проектом предусматривается:</w:t>
      </w:r>
    </w:p>
    <w:p w:rsidR="003E50D9" w:rsidRDefault="003E50D9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границ красных линий и линий застройки</w:t>
      </w:r>
      <w:r w:rsidR="005D5E3C">
        <w:rPr>
          <w:sz w:val="28"/>
          <w:szCs w:val="28"/>
        </w:rPr>
        <w:t xml:space="preserve"> (ширина дороги в красных линиях составляет 15 метров, по улицам Автомобильная, Радужная и Химиков, где предусматривается движение общественного транспорта – 20 метров)</w:t>
      </w:r>
      <w:r>
        <w:rPr>
          <w:sz w:val="28"/>
          <w:szCs w:val="28"/>
        </w:rPr>
        <w:t>;</w:t>
      </w:r>
    </w:p>
    <w:p w:rsidR="00B60024" w:rsidRPr="00B60024" w:rsidRDefault="003E50D9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</w:t>
      </w:r>
      <w:proofErr w:type="spellStart"/>
      <w:r>
        <w:rPr>
          <w:sz w:val="28"/>
          <w:szCs w:val="28"/>
        </w:rPr>
        <w:t>улично</w:t>
      </w:r>
      <w:proofErr w:type="spellEnd"/>
      <w:r>
        <w:rPr>
          <w:sz w:val="28"/>
          <w:szCs w:val="28"/>
        </w:rPr>
        <w:t xml:space="preserve"> – дорожной сети, в том числе схемы движения пешеходов.</w:t>
      </w:r>
    </w:p>
    <w:p w:rsidR="003E50D9" w:rsidRDefault="00B60024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B60024">
        <w:rPr>
          <w:sz w:val="28"/>
          <w:szCs w:val="28"/>
        </w:rPr>
        <w:t xml:space="preserve">Жилая застройка проектируемого района представлена  </w:t>
      </w:r>
      <w:r w:rsidR="003E50D9">
        <w:rPr>
          <w:sz w:val="28"/>
          <w:szCs w:val="28"/>
        </w:rPr>
        <w:t xml:space="preserve">существующими </w:t>
      </w:r>
      <w:r w:rsidRPr="00B60024">
        <w:rPr>
          <w:sz w:val="28"/>
          <w:szCs w:val="28"/>
        </w:rPr>
        <w:t xml:space="preserve">индивидуальными жилыми домами. </w:t>
      </w:r>
    </w:p>
    <w:p w:rsidR="00B60024" w:rsidRPr="003E50D9" w:rsidRDefault="00B60024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B60024">
        <w:rPr>
          <w:sz w:val="28"/>
          <w:szCs w:val="28"/>
        </w:rPr>
        <w:lastRenderedPageBreak/>
        <w:t>Благоустройство территории представл</w:t>
      </w:r>
      <w:r w:rsidR="003E50D9">
        <w:rPr>
          <w:sz w:val="28"/>
          <w:szCs w:val="28"/>
        </w:rPr>
        <w:t>ено</w:t>
      </w:r>
      <w:r w:rsidRPr="003E50D9">
        <w:rPr>
          <w:sz w:val="28"/>
          <w:szCs w:val="28"/>
        </w:rPr>
        <w:tab/>
        <w:t>озеленение</w:t>
      </w:r>
      <w:r w:rsidR="003E50D9">
        <w:rPr>
          <w:sz w:val="28"/>
          <w:szCs w:val="28"/>
        </w:rPr>
        <w:t>м территорий общего пользования и асфальтированием пешеходных зон (тротуаров)</w:t>
      </w:r>
    </w:p>
    <w:p w:rsidR="006E2151" w:rsidRDefault="00B60024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B60024">
        <w:rPr>
          <w:sz w:val="28"/>
          <w:szCs w:val="28"/>
        </w:rPr>
        <w:t>Инженерное обеспечение территории включает все необходимые для комфортного проживания объекты инженерно-технического назначения.</w:t>
      </w:r>
    </w:p>
    <w:p w:rsidR="00891961" w:rsidRPr="00891961" w:rsidRDefault="00891961" w:rsidP="00B9362A">
      <w:pPr>
        <w:pStyle w:val="a3"/>
        <w:spacing w:line="360" w:lineRule="auto"/>
        <w:ind w:left="0" w:firstLine="426"/>
        <w:jc w:val="center"/>
        <w:rPr>
          <w:b/>
          <w:sz w:val="32"/>
          <w:szCs w:val="28"/>
        </w:rPr>
      </w:pPr>
      <w:r w:rsidRPr="00891961">
        <w:rPr>
          <w:b/>
          <w:sz w:val="32"/>
          <w:szCs w:val="28"/>
        </w:rPr>
        <w:t>4. Социально-экономические параметры развития территории</w:t>
      </w:r>
    </w:p>
    <w:p w:rsidR="00891961" w:rsidRPr="00891961" w:rsidRDefault="00891961" w:rsidP="00B9362A">
      <w:pPr>
        <w:pStyle w:val="a3"/>
        <w:spacing w:line="360" w:lineRule="auto"/>
        <w:ind w:left="0" w:firstLine="426"/>
        <w:jc w:val="center"/>
        <w:rPr>
          <w:b/>
          <w:sz w:val="28"/>
          <w:szCs w:val="28"/>
        </w:rPr>
      </w:pPr>
    </w:p>
    <w:p w:rsidR="00891961" w:rsidRPr="00891961" w:rsidRDefault="00891961" w:rsidP="00B9362A">
      <w:pPr>
        <w:pStyle w:val="a3"/>
        <w:spacing w:line="360" w:lineRule="auto"/>
        <w:ind w:left="0" w:firstLine="426"/>
        <w:jc w:val="center"/>
        <w:rPr>
          <w:b/>
          <w:sz w:val="28"/>
          <w:szCs w:val="28"/>
        </w:rPr>
      </w:pPr>
      <w:r w:rsidRPr="00891961">
        <w:rPr>
          <w:b/>
          <w:sz w:val="28"/>
          <w:szCs w:val="28"/>
        </w:rPr>
        <w:t>4.1. Жилищное строительство</w:t>
      </w:r>
    </w:p>
    <w:p w:rsidR="00891961" w:rsidRPr="00891961" w:rsidRDefault="0089196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89196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891961">
        <w:rPr>
          <w:sz w:val="28"/>
          <w:szCs w:val="28"/>
        </w:rPr>
        <w:t xml:space="preserve">Рассматриваемая территория в настоящее время </w:t>
      </w:r>
      <w:r>
        <w:rPr>
          <w:sz w:val="28"/>
          <w:szCs w:val="28"/>
        </w:rPr>
        <w:t>занята существующей застройкой</w:t>
      </w:r>
      <w:r w:rsidRPr="00891961">
        <w:rPr>
          <w:sz w:val="28"/>
          <w:szCs w:val="28"/>
        </w:rPr>
        <w:t xml:space="preserve">. Проектом планировки </w:t>
      </w:r>
      <w:r>
        <w:rPr>
          <w:sz w:val="28"/>
          <w:szCs w:val="28"/>
        </w:rPr>
        <w:t xml:space="preserve">не </w:t>
      </w:r>
      <w:r w:rsidRPr="00891961">
        <w:rPr>
          <w:sz w:val="28"/>
          <w:szCs w:val="28"/>
        </w:rPr>
        <w:t xml:space="preserve">предусматривается размещение </w:t>
      </w:r>
      <w:r>
        <w:rPr>
          <w:sz w:val="28"/>
          <w:szCs w:val="28"/>
        </w:rPr>
        <w:t xml:space="preserve">новых </w:t>
      </w:r>
      <w:r w:rsidRPr="00891961">
        <w:rPr>
          <w:sz w:val="28"/>
          <w:szCs w:val="28"/>
        </w:rPr>
        <w:t>объектов индивидуального жилищного строительства.</w:t>
      </w: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F1436F" w:rsidRPr="00F1436F" w:rsidRDefault="00F1436F" w:rsidP="00B9362A">
      <w:pPr>
        <w:pStyle w:val="a3"/>
        <w:spacing w:line="360" w:lineRule="auto"/>
        <w:ind w:left="0" w:firstLine="426"/>
        <w:jc w:val="center"/>
        <w:rPr>
          <w:b/>
          <w:sz w:val="28"/>
          <w:szCs w:val="28"/>
        </w:rPr>
      </w:pPr>
      <w:r w:rsidRPr="00F1436F">
        <w:rPr>
          <w:b/>
          <w:sz w:val="28"/>
          <w:szCs w:val="28"/>
        </w:rPr>
        <w:t>4.2. Социальное и культурно-бытовое обслуживание</w:t>
      </w:r>
    </w:p>
    <w:p w:rsidR="00F1436F" w:rsidRPr="00F1436F" w:rsidRDefault="00F1436F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891961" w:rsidRDefault="00F1436F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F1436F">
        <w:rPr>
          <w:sz w:val="28"/>
          <w:szCs w:val="28"/>
        </w:rPr>
        <w:t>Для обеспечения населения проектируемого микрорайона всем необходимым спектром социального и культурно-бытового обслуживания проектом предусмотрено использовать для этих  целей объекты данной сферы, с учетом радиусов обслуживания, с близлежащих территорий.</w:t>
      </w: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A020EC" w:rsidRDefault="00A020E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A020EC" w:rsidRDefault="00A020E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A020EC" w:rsidRDefault="00A020E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A020EC" w:rsidRDefault="00A020E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A020EC" w:rsidRDefault="00A020E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A020EC" w:rsidRDefault="00A020E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A020EC" w:rsidRDefault="00A020EC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F1436F" w:rsidRPr="00A020EC" w:rsidRDefault="00F1436F" w:rsidP="00B9362A">
      <w:pPr>
        <w:pStyle w:val="a3"/>
        <w:spacing w:line="360" w:lineRule="auto"/>
        <w:ind w:left="0" w:firstLine="426"/>
        <w:jc w:val="center"/>
        <w:rPr>
          <w:b/>
          <w:sz w:val="32"/>
          <w:szCs w:val="28"/>
        </w:rPr>
      </w:pPr>
      <w:r w:rsidRPr="00A020EC">
        <w:rPr>
          <w:b/>
          <w:sz w:val="32"/>
          <w:szCs w:val="28"/>
        </w:rPr>
        <w:lastRenderedPageBreak/>
        <w:t>5. Транспортное обслуживание</w:t>
      </w:r>
    </w:p>
    <w:p w:rsidR="00F1436F" w:rsidRPr="00F1436F" w:rsidRDefault="00F1436F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F1436F" w:rsidRPr="00F1436F" w:rsidRDefault="00F1436F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Проектом планировки предлагае</w:t>
      </w:r>
      <w:r w:rsidRPr="00F1436F">
        <w:rPr>
          <w:sz w:val="28"/>
          <w:szCs w:val="28"/>
        </w:rPr>
        <w:t xml:space="preserve">тся организовать внешнее сообщение </w:t>
      </w:r>
      <w:r>
        <w:rPr>
          <w:sz w:val="28"/>
          <w:szCs w:val="28"/>
        </w:rPr>
        <w:t>микрорайона «Северный»</w:t>
      </w:r>
      <w:r w:rsidRPr="00F1436F">
        <w:rPr>
          <w:sz w:val="28"/>
          <w:szCs w:val="28"/>
        </w:rPr>
        <w:t xml:space="preserve"> с помощью выхода на </w:t>
      </w:r>
      <w:r>
        <w:rPr>
          <w:sz w:val="28"/>
          <w:szCs w:val="28"/>
        </w:rPr>
        <w:t>улицу Транспортную.</w:t>
      </w:r>
    </w:p>
    <w:p w:rsidR="00F1436F" w:rsidRPr="00F1436F" w:rsidRDefault="00F1436F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F1436F">
        <w:rPr>
          <w:sz w:val="28"/>
          <w:szCs w:val="28"/>
        </w:rPr>
        <w:t>Для внутренней связи территориальных зон поселка запроектирована улично-дорожная сеть с твердым покрытием на I очередь освоения, а также тротуары для пешеходов. Тротуары планируются шириной 1,5м вдоль улиц и проездов по направлени</w:t>
      </w:r>
      <w:r>
        <w:rPr>
          <w:sz w:val="28"/>
          <w:szCs w:val="28"/>
        </w:rPr>
        <w:t>ям основных пешеходных потоков.</w:t>
      </w:r>
    </w:p>
    <w:p w:rsidR="00F1436F" w:rsidRPr="00F1436F" w:rsidRDefault="00F1436F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F1436F">
        <w:rPr>
          <w:sz w:val="28"/>
          <w:szCs w:val="28"/>
        </w:rPr>
        <w:t>Предлагаемая транспортная структура включает в себя главную улицу шириной в красных линиях 20м и второстепенные проезды шириной в красных линиях 7,5м.</w:t>
      </w:r>
    </w:p>
    <w:p w:rsidR="006E2151" w:rsidRDefault="00F1436F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F1436F">
        <w:rPr>
          <w:sz w:val="28"/>
          <w:szCs w:val="28"/>
        </w:rPr>
        <w:t xml:space="preserve">При проектировании и организации улично-дорожной сети в малоэтажной жилой застройке обеспечен проезд автотранспорта ко всем зданиям и сооружениям. Ширина проезжей части принята для улиц - 7м с двумя полосами, для проездов - 3,5м. Все автодороги, включая тупиковые проезды, имеют 2 полосы движения. </w:t>
      </w: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A020EC" w:rsidRDefault="00A020EC" w:rsidP="00B9362A">
      <w:pPr>
        <w:pStyle w:val="a3"/>
        <w:spacing w:line="360" w:lineRule="auto"/>
        <w:ind w:left="0" w:firstLine="426"/>
        <w:jc w:val="center"/>
        <w:rPr>
          <w:b/>
          <w:sz w:val="32"/>
          <w:szCs w:val="28"/>
        </w:rPr>
      </w:pPr>
    </w:p>
    <w:p w:rsidR="00A020EC" w:rsidRDefault="00A020EC" w:rsidP="00B9362A">
      <w:pPr>
        <w:pStyle w:val="a3"/>
        <w:spacing w:line="360" w:lineRule="auto"/>
        <w:ind w:left="0" w:firstLine="426"/>
        <w:jc w:val="center"/>
        <w:rPr>
          <w:b/>
          <w:sz w:val="32"/>
          <w:szCs w:val="28"/>
        </w:rPr>
      </w:pPr>
    </w:p>
    <w:p w:rsidR="00A020EC" w:rsidRDefault="00A020EC" w:rsidP="00B9362A">
      <w:pPr>
        <w:pStyle w:val="a3"/>
        <w:spacing w:line="360" w:lineRule="auto"/>
        <w:ind w:left="0" w:firstLine="426"/>
        <w:jc w:val="center"/>
        <w:rPr>
          <w:b/>
          <w:sz w:val="32"/>
          <w:szCs w:val="28"/>
        </w:rPr>
      </w:pPr>
    </w:p>
    <w:p w:rsidR="00A020EC" w:rsidRDefault="00A020EC" w:rsidP="00B9362A">
      <w:pPr>
        <w:pStyle w:val="a3"/>
        <w:spacing w:line="360" w:lineRule="auto"/>
        <w:ind w:left="0" w:firstLine="426"/>
        <w:jc w:val="center"/>
        <w:rPr>
          <w:b/>
          <w:sz w:val="32"/>
          <w:szCs w:val="28"/>
        </w:rPr>
      </w:pPr>
    </w:p>
    <w:p w:rsidR="00A020EC" w:rsidRDefault="00A020EC" w:rsidP="00B9362A">
      <w:pPr>
        <w:pStyle w:val="a3"/>
        <w:spacing w:line="360" w:lineRule="auto"/>
        <w:ind w:left="0" w:firstLine="426"/>
        <w:jc w:val="center"/>
        <w:rPr>
          <w:b/>
          <w:sz w:val="32"/>
          <w:szCs w:val="28"/>
        </w:rPr>
      </w:pPr>
    </w:p>
    <w:p w:rsidR="00A020EC" w:rsidRDefault="00A020EC" w:rsidP="00B9362A">
      <w:pPr>
        <w:pStyle w:val="a3"/>
        <w:spacing w:line="360" w:lineRule="auto"/>
        <w:ind w:left="0" w:firstLine="426"/>
        <w:jc w:val="center"/>
        <w:rPr>
          <w:b/>
          <w:sz w:val="32"/>
          <w:szCs w:val="28"/>
        </w:rPr>
      </w:pPr>
    </w:p>
    <w:p w:rsidR="00A020EC" w:rsidRDefault="00A020EC" w:rsidP="00B9362A">
      <w:pPr>
        <w:pStyle w:val="a3"/>
        <w:spacing w:line="360" w:lineRule="auto"/>
        <w:ind w:left="0" w:firstLine="426"/>
        <w:jc w:val="center"/>
        <w:rPr>
          <w:b/>
          <w:sz w:val="32"/>
          <w:szCs w:val="28"/>
        </w:rPr>
      </w:pPr>
    </w:p>
    <w:p w:rsidR="00A020EC" w:rsidRDefault="00A020EC" w:rsidP="00B9362A">
      <w:pPr>
        <w:pStyle w:val="a3"/>
        <w:spacing w:line="360" w:lineRule="auto"/>
        <w:ind w:left="0" w:firstLine="426"/>
        <w:jc w:val="center"/>
        <w:rPr>
          <w:b/>
          <w:sz w:val="32"/>
          <w:szCs w:val="28"/>
        </w:rPr>
      </w:pPr>
    </w:p>
    <w:p w:rsidR="00A020EC" w:rsidRDefault="00A020EC" w:rsidP="00B9362A">
      <w:pPr>
        <w:pStyle w:val="a3"/>
        <w:spacing w:line="360" w:lineRule="auto"/>
        <w:ind w:left="0" w:firstLine="426"/>
        <w:jc w:val="center"/>
        <w:rPr>
          <w:b/>
          <w:sz w:val="32"/>
          <w:szCs w:val="28"/>
        </w:rPr>
      </w:pPr>
    </w:p>
    <w:p w:rsidR="00A020EC" w:rsidRDefault="00A020EC" w:rsidP="00B9362A">
      <w:pPr>
        <w:pStyle w:val="a3"/>
        <w:spacing w:line="360" w:lineRule="auto"/>
        <w:ind w:left="0" w:firstLine="426"/>
        <w:jc w:val="center"/>
        <w:rPr>
          <w:b/>
          <w:sz w:val="32"/>
          <w:szCs w:val="28"/>
        </w:rPr>
      </w:pPr>
    </w:p>
    <w:p w:rsidR="00947B14" w:rsidRPr="00947B14" w:rsidRDefault="00947B14" w:rsidP="00B9362A">
      <w:pPr>
        <w:pStyle w:val="a3"/>
        <w:spacing w:line="360" w:lineRule="auto"/>
        <w:ind w:left="0" w:firstLine="426"/>
        <w:jc w:val="center"/>
        <w:rPr>
          <w:b/>
          <w:sz w:val="32"/>
          <w:szCs w:val="28"/>
        </w:rPr>
      </w:pPr>
      <w:r w:rsidRPr="00947B14">
        <w:rPr>
          <w:b/>
          <w:sz w:val="32"/>
          <w:szCs w:val="28"/>
        </w:rPr>
        <w:lastRenderedPageBreak/>
        <w:t>6. Разбивочный чертеж красных линий</w:t>
      </w:r>
    </w:p>
    <w:p w:rsidR="00947B14" w:rsidRPr="00947B14" w:rsidRDefault="00947B14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947B14" w:rsidRDefault="00947B14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947B14">
        <w:rPr>
          <w:sz w:val="28"/>
          <w:szCs w:val="28"/>
        </w:rPr>
        <w:t>Данная схема выполняется после присвоения категорий дорогам, определения главных и второстепенных ули</w:t>
      </w:r>
      <w:bookmarkStart w:id="235" w:name="_GoBack"/>
      <w:bookmarkEnd w:id="235"/>
      <w:r w:rsidRPr="00947B14">
        <w:rPr>
          <w:sz w:val="28"/>
          <w:szCs w:val="28"/>
        </w:rPr>
        <w:t>ц и проездов согласно СП 42.13330.2011 "Градостроительство. Планировка и застройка городских и сельских поселений". Разбивочный чертеж красных линий выполнен на основании основного чертежа проекта планировки на материалах растровой топографической основы. Система координат - местная, система высот - Балтийская. Проектом разработан разбивочный чертеж установления линий градостроительного регулирования, выполненный в масштабе 1:2000, где даны предложения по установлению красных линий улиц в соответствии с действующими нормативными требованиями согласно принятой структуре улично-дорожной сети.</w:t>
      </w:r>
    </w:p>
    <w:p w:rsidR="006E2151" w:rsidRDefault="00947B14" w:rsidP="00B9362A">
      <w:pPr>
        <w:pStyle w:val="a3"/>
        <w:spacing w:line="360" w:lineRule="auto"/>
        <w:ind w:left="0" w:firstLine="426"/>
        <w:jc w:val="right"/>
        <w:rPr>
          <w:sz w:val="28"/>
          <w:szCs w:val="28"/>
        </w:rPr>
      </w:pPr>
      <w:r w:rsidRPr="00947B14">
        <w:rPr>
          <w:sz w:val="28"/>
          <w:szCs w:val="28"/>
        </w:rPr>
        <w:t xml:space="preserve">Таблица </w:t>
      </w:r>
      <w:r w:rsidR="000A7741">
        <w:rPr>
          <w:sz w:val="28"/>
          <w:szCs w:val="28"/>
        </w:rPr>
        <w:t>2</w:t>
      </w:r>
    </w:p>
    <w:tbl>
      <w:tblPr>
        <w:tblW w:w="9503" w:type="dxa"/>
        <w:tblInd w:w="103" w:type="dxa"/>
        <w:tblLook w:val="04A0" w:firstRow="1" w:lastRow="0" w:firstColumn="1" w:lastColumn="0" w:noHBand="0" w:noVBand="1"/>
      </w:tblPr>
      <w:tblGrid>
        <w:gridCol w:w="3400"/>
        <w:gridCol w:w="3400"/>
        <w:gridCol w:w="2703"/>
      </w:tblGrid>
      <w:tr w:rsidR="000A7741" w:rsidRPr="000A7741" w:rsidTr="000A7741">
        <w:trPr>
          <w:trHeight w:val="900"/>
        </w:trPr>
        <w:tc>
          <w:tcPr>
            <w:tcW w:w="9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A7741" w:rsidRPr="000A7741" w:rsidRDefault="00CD7F2E" w:rsidP="00B9362A">
            <w:pPr>
              <w:ind w:firstLine="426"/>
              <w:jc w:val="center"/>
              <w:rPr>
                <w:b/>
                <w:bCs/>
                <w:sz w:val="28"/>
                <w:szCs w:val="28"/>
              </w:rPr>
            </w:pPr>
            <w:r w:rsidRPr="00CD7F2E">
              <w:rPr>
                <w:b/>
                <w:bCs/>
                <w:sz w:val="28"/>
                <w:szCs w:val="28"/>
              </w:rPr>
              <w:t>Ведомость координат поворотных точек красных линий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nil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5664м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</w:t>
            </w:r>
            <w:proofErr w:type="gramStart"/>
            <w:r w:rsidRPr="000A7741">
              <w:rPr>
                <w:i/>
                <w:iCs/>
              </w:rPr>
              <w:t>1</w:t>
            </w:r>
            <w:proofErr w:type="gram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519038,72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1287071,22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</w:t>
            </w:r>
            <w:proofErr w:type="gramStart"/>
            <w:r w:rsidRPr="000A7741">
              <w:rPr>
                <w:i/>
                <w:iCs/>
              </w:rPr>
              <w:t>2</w:t>
            </w:r>
            <w:proofErr w:type="gram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519051,79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1287103,36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519061,53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1287135,21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</w:t>
            </w:r>
            <w:proofErr w:type="gramStart"/>
            <w:r w:rsidRPr="000A7741">
              <w:rPr>
                <w:i/>
                <w:iCs/>
              </w:rPr>
              <w:t>4</w:t>
            </w:r>
            <w:proofErr w:type="gram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519056,19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1287156,43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519051,58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1287169,74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</w:t>
            </w:r>
            <w:proofErr w:type="gramStart"/>
            <w:r w:rsidRPr="000A7741">
              <w:rPr>
                <w:i/>
                <w:iCs/>
              </w:rPr>
              <w:t>6</w:t>
            </w:r>
            <w:proofErr w:type="gram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519049,21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1287175,02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</w:t>
            </w:r>
            <w:proofErr w:type="gramStart"/>
            <w:r w:rsidRPr="000A7741">
              <w:rPr>
                <w:i/>
                <w:iCs/>
              </w:rPr>
              <w:t>7</w:t>
            </w:r>
            <w:proofErr w:type="gram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519046,26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1287179,96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519038,95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1287190,21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</w:t>
            </w:r>
            <w:proofErr w:type="gramStart"/>
            <w:r w:rsidRPr="000A7741">
              <w:rPr>
                <w:i/>
                <w:iCs/>
              </w:rPr>
              <w:t>9</w:t>
            </w:r>
            <w:proofErr w:type="gram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518991,05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1287209,48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518967,33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1287225,03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</w:t>
            </w:r>
            <w:proofErr w:type="gramStart"/>
            <w:r w:rsidRPr="000A7741">
              <w:rPr>
                <w:i/>
                <w:iCs/>
              </w:rPr>
              <w:t>1</w:t>
            </w:r>
            <w:proofErr w:type="gramEnd"/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519038,72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1287071,22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lastRenderedPageBreak/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27318м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518969,00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1286967,16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519029,31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1287052,97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518939,39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1287246,69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518857,11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1287302,25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518821,24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1287285,60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518969,00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1286967,16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3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31328м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518958,16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1286954,95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518807,62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1287279,20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518726,86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1287241,09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518869,15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1286934,59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518913,72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1286938,57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518958,16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1286954,95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4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26905м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518846,85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1286935,22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518708,76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1287232,64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518630,69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1287195,80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н24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518755,08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1286927,87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518846,85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1286935,22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5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26132м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518739,20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1286926,45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н26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518617,12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1287189,40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518523,70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1287145,37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н28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518645,48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1286918,07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518739,20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1286926,45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6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22943м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518629,25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1286916,65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н30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518510,11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1287138,96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н31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518426,79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1287099,69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н32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518516,45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1286906,59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518629,25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1286916,65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7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17091м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н33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518500,57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1286905,17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н34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518413,22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1287093,30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н35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518331,23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1287054,65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н36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518347,14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1287023,46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н37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518354,72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1287002,31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н38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518374,77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1286961,95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н39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518395,40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1286924,28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н40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518408,51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1286896,96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н33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518500,57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1286905,17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8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13697м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н41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518392,38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1286895,52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н42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518381,90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1286917,35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н43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518361,32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1286954,93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lastRenderedPageBreak/>
              <w:t>н44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518340,76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1286996,33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н45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518333,13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1287017,35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н46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518317,51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1287048,18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н47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518235,03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1287009,45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н48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518296,40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1286887,79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н41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518392,38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1286895,52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9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12071м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н49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518271,66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1286855,81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н50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518278,53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1286878,83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н51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518216,98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1287000,84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н52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518135,89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1286962,57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н53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518174,00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1286892,62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н54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518183,77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1286859,41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н55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518215,01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1286861,29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н49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518271,66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1286855,81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10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18743м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н56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518207,97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1287017,88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н57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518122,51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1287172,48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н58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518103,36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1287221,19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н59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518026,89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1287179,74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н60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518053,76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1287133,49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н61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518097,47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1287046,43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н62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518127,43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1286980,70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н56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518207,97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1287017,88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11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24871м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н63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518308,52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1287066,05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lastRenderedPageBreak/>
              <w:t>н64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518270,61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1287133,14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н65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518236,14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1287195,50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н66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518223,04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1287217,80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н67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518192,46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1287270,73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н68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518170,27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1287316,95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н69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518101,23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1287281,28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н70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518108,95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1287262,33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н71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518140,63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1287181,05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н72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518225,96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1287027,92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н63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518308,52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1287066,05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12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20147м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н73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518406,68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1287328,85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н74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518356,16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1287420,74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н75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518182,50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1287326,94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н76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518205,88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1287277,82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н77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518228,64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1287238,43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н78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518290,99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1287273,07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н73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518406,68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1287328,85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13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17017м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н79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518455,43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1287239,52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н80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518413,88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1287315,66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н81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518298,01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1287259,81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н82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518236,15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1287225,44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н83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518249,32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1287203,00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н84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518276,41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1287153,85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н79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518455,43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1287239,52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14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15533м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н85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518500,54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1287157,26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н86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518462,63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1287226,34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н87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518283,75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1287140,73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н88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518296,27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1287117,43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н89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518322,28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1287072,54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н85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518500,54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1287157,26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15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26180м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н90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518618,08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1287426,94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н91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518562,74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1287545,44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н92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518369,73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1287427,93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н93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518420,32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1287335,18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н90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518618,08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1287426,94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16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18269м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н94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518660,10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1287337,53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н95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518624,82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1287413,53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н96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518427,52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1287321,98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н97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518468,98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1287246,01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н94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518660,10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1287337,53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17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16661м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н98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518700,38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1287250,80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н99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518666,42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1287323,92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518476,18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1287232,82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518514,44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1287163,11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н98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518700,38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1287250,80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lastRenderedPageBreak/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18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29447м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518718,53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1287259,21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н103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518799,25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1287297,36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н104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518659,45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1287598,32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н105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518580,90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1287553,82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518718,53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1287259,21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19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12046м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н106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518812,75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1287303,72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н107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518844,59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1287318,73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н108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518807,94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1287425,02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н109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518779,48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1287550,95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518714,12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1287516,32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н106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518812,75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1287303,72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20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22000м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518951,54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1287660,87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518911,67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1287733,15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518674,79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1287600,96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518707,59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1287529,98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518951,54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1287660,87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21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14489м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lastRenderedPageBreak/>
              <w:t>н115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518994,35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1287577,49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518956,74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1287646,64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518792,97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1287558,79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518802,85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1287513,95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518861,62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1287511,59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518887,24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1287517,69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518931,32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1287541,64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518994,35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1287577,49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22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12319м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519206,88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1287778,47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519191,74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1287775,82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н124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518969,90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1287653,39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519006,62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1287586,35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н126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519030,70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1287599,24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519029,90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1287600,73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н128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519055,31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1287614,35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519068,69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1287654,81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н130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519148,85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1287704,23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519206,88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1287778,47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Условный номер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23</w:t>
            </w:r>
          </w:p>
        </w:tc>
      </w:tr>
      <w:tr w:rsidR="000A7741" w:rsidRPr="000A7741" w:rsidTr="000A7741">
        <w:trPr>
          <w:trHeight w:val="450"/>
        </w:trPr>
        <w:tc>
          <w:tcPr>
            <w:tcW w:w="6800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i/>
                <w:iCs/>
                <w:sz w:val="22"/>
                <w:szCs w:val="22"/>
                <w:u w:val="single"/>
              </w:rPr>
            </w:pPr>
            <w:r w:rsidRPr="000A7741">
              <w:rPr>
                <w:i/>
                <w:iCs/>
                <w:sz w:val="22"/>
                <w:szCs w:val="22"/>
                <w:u w:val="single"/>
              </w:rPr>
              <w:t>20166м</w:t>
            </w:r>
            <w:r w:rsidRPr="000A7741">
              <w:rPr>
                <w:i/>
                <w:iCs/>
                <w:sz w:val="22"/>
                <w:szCs w:val="22"/>
                <w:u w:val="single"/>
                <w:vertAlign w:val="superscript"/>
              </w:rPr>
              <w:t>2</w:t>
            </w:r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6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 xml:space="preserve">Координаты, </w:t>
            </w:r>
            <w:proofErr w:type="gramStart"/>
            <w:r w:rsidRPr="000A7741">
              <w:rPr>
                <w:b/>
                <w:bCs/>
                <w:sz w:val="22"/>
                <w:szCs w:val="22"/>
              </w:rPr>
              <w:t>м</w:t>
            </w:r>
            <w:proofErr w:type="gramEnd"/>
          </w:p>
        </w:tc>
      </w:tr>
      <w:tr w:rsidR="000A7741" w:rsidRPr="000A7741" w:rsidTr="000A7741">
        <w:trPr>
          <w:trHeight w:val="450"/>
        </w:trPr>
        <w:tc>
          <w:tcPr>
            <w:tcW w:w="3400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741" w:rsidRPr="000A7741" w:rsidRDefault="000A7741" w:rsidP="00B9362A">
            <w:pPr>
              <w:ind w:firstLine="42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Y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b/>
                <w:bCs/>
                <w:sz w:val="22"/>
                <w:szCs w:val="22"/>
              </w:rPr>
            </w:pPr>
            <w:r w:rsidRPr="000A7741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н131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518964,82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1287667,85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н132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519171,93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1287782,25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н133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519147,13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1287830,99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н134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519132,27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1287858,59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н135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519020,11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1287794,67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н136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518924,11</w:t>
            </w: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1287741,85</w:t>
            </w:r>
          </w:p>
        </w:tc>
      </w:tr>
      <w:tr w:rsidR="000A7741" w:rsidRPr="000A7741" w:rsidTr="000A7741">
        <w:trPr>
          <w:trHeight w:val="300"/>
        </w:trPr>
        <w:tc>
          <w:tcPr>
            <w:tcW w:w="3400" w:type="dxa"/>
            <w:tcBorders>
              <w:top w:val="nil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н131</w:t>
            </w:r>
          </w:p>
        </w:tc>
        <w:tc>
          <w:tcPr>
            <w:tcW w:w="340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518964,82</w:t>
            </w:r>
          </w:p>
        </w:tc>
        <w:tc>
          <w:tcPr>
            <w:tcW w:w="2703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  <w:rPr>
                <w:i/>
                <w:iCs/>
              </w:rPr>
            </w:pPr>
            <w:r w:rsidRPr="000A7741">
              <w:rPr>
                <w:i/>
                <w:iCs/>
              </w:rPr>
              <w:t>1287667,85</w:t>
            </w:r>
          </w:p>
        </w:tc>
      </w:tr>
      <w:tr w:rsidR="000A7741" w:rsidRPr="000A7741" w:rsidTr="000A7741">
        <w:trPr>
          <w:trHeight w:val="75"/>
        </w:trPr>
        <w:tc>
          <w:tcPr>
            <w:tcW w:w="3400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</w:pPr>
            <w:r w:rsidRPr="000A7741"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</w:pPr>
            <w:r w:rsidRPr="000A7741">
              <w:t> </w:t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</w:pPr>
            <w:r w:rsidRPr="000A7741">
              <w:t> </w:t>
            </w:r>
          </w:p>
        </w:tc>
      </w:tr>
      <w:tr w:rsidR="000A7741" w:rsidRPr="000A7741" w:rsidTr="000A7741">
        <w:trPr>
          <w:trHeight w:val="264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741" w:rsidRPr="000A7741" w:rsidRDefault="000A7741" w:rsidP="00B9362A">
            <w:pPr>
              <w:ind w:firstLine="426"/>
              <w:jc w:val="center"/>
            </w:pPr>
          </w:p>
        </w:tc>
      </w:tr>
    </w:tbl>
    <w:p w:rsidR="00125035" w:rsidRDefault="00125035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125035" w:rsidRDefault="00125035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125035" w:rsidRPr="00125035" w:rsidRDefault="000C00A7" w:rsidP="00B9362A">
      <w:pPr>
        <w:pStyle w:val="a3"/>
        <w:spacing w:line="360" w:lineRule="auto"/>
        <w:ind w:left="0" w:firstLine="426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lastRenderedPageBreak/>
        <w:t>7</w:t>
      </w:r>
      <w:r w:rsidR="00125035" w:rsidRPr="00125035">
        <w:rPr>
          <w:b/>
          <w:sz w:val="32"/>
          <w:szCs w:val="28"/>
        </w:rPr>
        <w:t>. Инженерное обеспечение территории</w:t>
      </w:r>
    </w:p>
    <w:p w:rsidR="00125035" w:rsidRPr="00125035" w:rsidRDefault="00125035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125035" w:rsidRPr="00125035" w:rsidRDefault="00125035" w:rsidP="00B9362A">
      <w:pPr>
        <w:pStyle w:val="a3"/>
        <w:spacing w:line="360" w:lineRule="auto"/>
        <w:ind w:left="0" w:firstLine="426"/>
        <w:jc w:val="center"/>
        <w:rPr>
          <w:b/>
          <w:sz w:val="28"/>
          <w:szCs w:val="28"/>
        </w:rPr>
      </w:pPr>
      <w:r w:rsidRPr="00125035">
        <w:rPr>
          <w:b/>
          <w:sz w:val="28"/>
          <w:szCs w:val="28"/>
        </w:rPr>
        <w:t>7.1. Водоснабжение</w:t>
      </w:r>
    </w:p>
    <w:p w:rsidR="00125035" w:rsidRPr="00125035" w:rsidRDefault="00125035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125035" w:rsidRDefault="00125035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125035">
        <w:rPr>
          <w:sz w:val="28"/>
          <w:szCs w:val="28"/>
        </w:rPr>
        <w:t>Водоснабжение территории жилой застройки микрорайона</w:t>
      </w:r>
      <w:r>
        <w:rPr>
          <w:sz w:val="28"/>
          <w:szCs w:val="28"/>
        </w:rPr>
        <w:t xml:space="preserve"> «Северный»</w:t>
      </w:r>
      <w:r w:rsidRPr="00125035">
        <w:rPr>
          <w:sz w:val="28"/>
          <w:szCs w:val="28"/>
        </w:rPr>
        <w:t xml:space="preserve"> г. Семилуки Семилукского муниципального района </w:t>
      </w:r>
      <w:r>
        <w:rPr>
          <w:sz w:val="28"/>
          <w:szCs w:val="28"/>
        </w:rPr>
        <w:t>ведется</w:t>
      </w:r>
      <w:r w:rsidRPr="00125035">
        <w:rPr>
          <w:sz w:val="28"/>
          <w:szCs w:val="28"/>
        </w:rPr>
        <w:t xml:space="preserve"> от существующего водозаборного узла (ВЗУ) в соответствии с Техническими Условиями.</w:t>
      </w:r>
      <w:r>
        <w:rPr>
          <w:sz w:val="28"/>
          <w:szCs w:val="28"/>
        </w:rPr>
        <w:t xml:space="preserve"> </w:t>
      </w:r>
      <w:r w:rsidR="00AB3092">
        <w:rPr>
          <w:sz w:val="28"/>
          <w:szCs w:val="28"/>
        </w:rPr>
        <w:t>Строительство н</w:t>
      </w:r>
      <w:r>
        <w:rPr>
          <w:sz w:val="28"/>
          <w:szCs w:val="28"/>
        </w:rPr>
        <w:t>овых  водопроводов проектом не предусматривается.</w:t>
      </w:r>
    </w:p>
    <w:p w:rsidR="00AB3092" w:rsidRDefault="00AB3092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AB3092" w:rsidRPr="00AB3092" w:rsidRDefault="00280C0C" w:rsidP="00B9362A">
      <w:pPr>
        <w:pStyle w:val="a3"/>
        <w:spacing w:line="360" w:lineRule="auto"/>
        <w:ind w:left="0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B3092" w:rsidRPr="00AB3092">
        <w:rPr>
          <w:b/>
          <w:sz w:val="28"/>
          <w:szCs w:val="28"/>
        </w:rPr>
        <w:t>.2. Водоотведение</w:t>
      </w:r>
    </w:p>
    <w:p w:rsidR="00AB3092" w:rsidRPr="00AB3092" w:rsidRDefault="00AB3092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125035" w:rsidRDefault="00AB3092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B3092">
        <w:rPr>
          <w:sz w:val="28"/>
          <w:szCs w:val="28"/>
        </w:rPr>
        <w:t>тведени</w:t>
      </w:r>
      <w:r>
        <w:rPr>
          <w:sz w:val="28"/>
          <w:szCs w:val="28"/>
        </w:rPr>
        <w:t>е</w:t>
      </w:r>
      <w:r w:rsidRPr="00AB3092">
        <w:rPr>
          <w:sz w:val="28"/>
          <w:szCs w:val="28"/>
        </w:rPr>
        <w:t xml:space="preserve"> сточных вод от жил</w:t>
      </w:r>
      <w:r>
        <w:rPr>
          <w:sz w:val="28"/>
          <w:szCs w:val="28"/>
        </w:rPr>
        <w:t xml:space="preserve">ой застройки предусматривается </w:t>
      </w:r>
      <w:r w:rsidRPr="00AB3092">
        <w:rPr>
          <w:sz w:val="28"/>
          <w:szCs w:val="28"/>
        </w:rPr>
        <w:t xml:space="preserve"> самотечны</w:t>
      </w:r>
      <w:r>
        <w:rPr>
          <w:sz w:val="28"/>
          <w:szCs w:val="28"/>
        </w:rPr>
        <w:t>ми</w:t>
      </w:r>
      <w:r w:rsidRPr="00AB3092">
        <w:rPr>
          <w:sz w:val="28"/>
          <w:szCs w:val="28"/>
        </w:rPr>
        <w:t xml:space="preserve"> и напорны</w:t>
      </w:r>
      <w:r>
        <w:rPr>
          <w:sz w:val="28"/>
          <w:szCs w:val="28"/>
        </w:rPr>
        <w:t>ми</w:t>
      </w:r>
      <w:r w:rsidRPr="00AB3092">
        <w:rPr>
          <w:sz w:val="28"/>
          <w:szCs w:val="28"/>
        </w:rPr>
        <w:t xml:space="preserve"> сет</w:t>
      </w:r>
      <w:r>
        <w:rPr>
          <w:sz w:val="28"/>
          <w:szCs w:val="28"/>
        </w:rPr>
        <w:t>ями</w:t>
      </w:r>
      <w:r w:rsidRPr="00AB3092">
        <w:rPr>
          <w:sz w:val="28"/>
          <w:szCs w:val="28"/>
        </w:rPr>
        <w:t xml:space="preserve"> канализации,  а канализационны</w:t>
      </w:r>
      <w:r>
        <w:rPr>
          <w:sz w:val="28"/>
          <w:szCs w:val="28"/>
        </w:rPr>
        <w:t>ми</w:t>
      </w:r>
      <w:r w:rsidRPr="00AB3092">
        <w:rPr>
          <w:sz w:val="28"/>
          <w:szCs w:val="28"/>
        </w:rPr>
        <w:t xml:space="preserve"> насосны</w:t>
      </w:r>
      <w:r>
        <w:rPr>
          <w:sz w:val="28"/>
          <w:szCs w:val="28"/>
        </w:rPr>
        <w:t>ми</w:t>
      </w:r>
      <w:r w:rsidRPr="00AB3092">
        <w:rPr>
          <w:sz w:val="28"/>
          <w:szCs w:val="28"/>
        </w:rPr>
        <w:t xml:space="preserve"> станци</w:t>
      </w:r>
      <w:r>
        <w:rPr>
          <w:sz w:val="28"/>
          <w:szCs w:val="28"/>
        </w:rPr>
        <w:t>ями</w:t>
      </w:r>
      <w:r w:rsidRPr="00AB3092">
        <w:rPr>
          <w:sz w:val="28"/>
          <w:szCs w:val="28"/>
        </w:rPr>
        <w:t xml:space="preserve"> подкачки</w:t>
      </w:r>
      <w:r>
        <w:rPr>
          <w:sz w:val="28"/>
          <w:szCs w:val="28"/>
        </w:rPr>
        <w:t xml:space="preserve">. Строительство </w:t>
      </w:r>
      <w:proofErr w:type="gramStart"/>
      <w:r>
        <w:rPr>
          <w:sz w:val="28"/>
          <w:szCs w:val="28"/>
        </w:rPr>
        <w:t>новых</w:t>
      </w:r>
      <w:proofErr w:type="gramEnd"/>
      <w:r>
        <w:rPr>
          <w:sz w:val="28"/>
          <w:szCs w:val="28"/>
        </w:rPr>
        <w:t xml:space="preserve"> сете водоотведения\ не предусматривается.</w:t>
      </w:r>
    </w:p>
    <w:p w:rsidR="00261E50" w:rsidRPr="00261E50" w:rsidRDefault="00261E50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261E50" w:rsidRPr="00261E50" w:rsidRDefault="00280C0C" w:rsidP="00B9362A">
      <w:pPr>
        <w:pStyle w:val="a3"/>
        <w:spacing w:line="360" w:lineRule="auto"/>
        <w:ind w:left="0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261E50" w:rsidRPr="00261E50">
        <w:rPr>
          <w:b/>
          <w:sz w:val="28"/>
          <w:szCs w:val="28"/>
        </w:rPr>
        <w:t>.3. Газоснабжение</w:t>
      </w:r>
    </w:p>
    <w:p w:rsidR="00261E50" w:rsidRPr="00261E50" w:rsidRDefault="00261E50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261E50" w:rsidRPr="00261E50" w:rsidRDefault="00261E50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261E50">
        <w:rPr>
          <w:sz w:val="28"/>
          <w:szCs w:val="28"/>
        </w:rPr>
        <w:t xml:space="preserve">Природный газ подается в город от </w:t>
      </w:r>
      <w:proofErr w:type="gramStart"/>
      <w:r w:rsidRPr="00261E50">
        <w:rPr>
          <w:sz w:val="28"/>
          <w:szCs w:val="28"/>
        </w:rPr>
        <w:t>существующей</w:t>
      </w:r>
      <w:proofErr w:type="gramEnd"/>
      <w:r w:rsidRPr="00261E50">
        <w:rPr>
          <w:sz w:val="28"/>
          <w:szCs w:val="28"/>
        </w:rPr>
        <w:t xml:space="preserve"> ГРС «Семилуки». В ГРС газ поступает по магистральному газопроводу «Северный Кавказ-Центр». ГРС имеет один выход газа давлением до 0,6 МПа (газопровод высокого давления II категории).</w:t>
      </w:r>
    </w:p>
    <w:p w:rsidR="00AB3092" w:rsidRDefault="00261E50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261E50">
        <w:rPr>
          <w:sz w:val="28"/>
          <w:szCs w:val="28"/>
        </w:rPr>
        <w:t>Микрорайон "</w:t>
      </w:r>
      <w:r>
        <w:rPr>
          <w:sz w:val="28"/>
          <w:szCs w:val="28"/>
        </w:rPr>
        <w:t>Северный</w:t>
      </w:r>
      <w:r w:rsidRPr="00261E50">
        <w:rPr>
          <w:sz w:val="28"/>
          <w:szCs w:val="28"/>
        </w:rPr>
        <w:t xml:space="preserve">" газифицирован. Потребителями газа в указанном микрорайоне являются жилые дома индивидуальной жилой застройки и проектируемый физкультурно-оздоровительный комплекс, использующие природный газ на цели отопления, вентиляции, горячего </w:t>
      </w:r>
      <w:r w:rsidRPr="00261E50">
        <w:rPr>
          <w:sz w:val="28"/>
          <w:szCs w:val="28"/>
        </w:rPr>
        <w:lastRenderedPageBreak/>
        <w:t xml:space="preserve">водоснабжения и приготовления пищи.  </w:t>
      </w:r>
      <w:r>
        <w:rPr>
          <w:sz w:val="28"/>
          <w:szCs w:val="28"/>
        </w:rPr>
        <w:t>Строительство новых сетей газоснабжения не предусматривается.</w:t>
      </w:r>
    </w:p>
    <w:p w:rsidR="00EB4160" w:rsidRDefault="00EB4160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EB4160" w:rsidRPr="00EB4160" w:rsidRDefault="00280C0C" w:rsidP="00EB4160">
      <w:pPr>
        <w:pStyle w:val="a3"/>
        <w:spacing w:line="360" w:lineRule="auto"/>
        <w:ind w:left="0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EB4160">
        <w:rPr>
          <w:b/>
          <w:sz w:val="28"/>
          <w:szCs w:val="28"/>
        </w:rPr>
        <w:t xml:space="preserve">.4 </w:t>
      </w:r>
      <w:r w:rsidR="00EB4160" w:rsidRPr="00EB4160">
        <w:rPr>
          <w:b/>
          <w:sz w:val="28"/>
          <w:szCs w:val="28"/>
        </w:rPr>
        <w:t>Наружное электроосвещение</w:t>
      </w:r>
    </w:p>
    <w:p w:rsidR="00EB4160" w:rsidRPr="00EB4160" w:rsidRDefault="00EB4160" w:rsidP="00EB4160">
      <w:pPr>
        <w:pStyle w:val="a3"/>
        <w:spacing w:line="360" w:lineRule="auto"/>
        <w:ind w:firstLine="426"/>
        <w:jc w:val="both"/>
        <w:rPr>
          <w:sz w:val="28"/>
          <w:szCs w:val="28"/>
        </w:rPr>
      </w:pPr>
    </w:p>
    <w:p w:rsidR="00AB3092" w:rsidRDefault="00EB4160" w:rsidP="00EB4160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  <w:r w:rsidRPr="00EB4160">
        <w:rPr>
          <w:sz w:val="28"/>
          <w:szCs w:val="28"/>
        </w:rPr>
        <w:t xml:space="preserve"> Сети уличного освещения запроектированы воздушным изолированным проводом СИП-2, подвешенным  на тех же стальных опорах, совместно с ВЛ-0,4 </w:t>
      </w:r>
      <w:proofErr w:type="spellStart"/>
      <w:r w:rsidRPr="00EB4160">
        <w:rPr>
          <w:sz w:val="28"/>
          <w:szCs w:val="28"/>
        </w:rPr>
        <w:t>кВ.</w:t>
      </w:r>
      <w:proofErr w:type="spellEnd"/>
      <w:r w:rsidRPr="00EB4160">
        <w:rPr>
          <w:sz w:val="28"/>
          <w:szCs w:val="28"/>
        </w:rPr>
        <w:t xml:space="preserve"> На опорах установлены светильники ЖКУ-01-150 с лампами высокого давления ДНаТ-150, предназначенными для освещения улиц и обладающими улучшенными светотехническими характеристиками.  На первых опорах установить шкафы наружного освещения (ШНО).</w:t>
      </w:r>
    </w:p>
    <w:p w:rsidR="00125035" w:rsidRDefault="00125035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6E2151" w:rsidRDefault="006E2151" w:rsidP="00B9362A">
      <w:pPr>
        <w:pStyle w:val="a3"/>
        <w:spacing w:line="360" w:lineRule="auto"/>
        <w:ind w:left="0" w:firstLine="426"/>
        <w:jc w:val="both"/>
        <w:rPr>
          <w:sz w:val="28"/>
          <w:szCs w:val="28"/>
        </w:rPr>
      </w:pPr>
    </w:p>
    <w:p w:rsidR="0020615A" w:rsidRDefault="0020615A" w:rsidP="00B9362A">
      <w:pPr>
        <w:ind w:firstLine="426"/>
        <w:jc w:val="center"/>
        <w:rPr>
          <w:b/>
          <w:sz w:val="24"/>
          <w:szCs w:val="24"/>
        </w:rPr>
      </w:pPr>
    </w:p>
    <w:sectPr w:rsidR="0020615A" w:rsidSect="00B90529">
      <w:headerReference w:type="default" r:id="rId10"/>
      <w:pgSz w:w="11906" w:h="16838"/>
      <w:pgMar w:top="1134" w:right="1274" w:bottom="1985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F44" w:rsidRDefault="00C41F44" w:rsidP="00B90529">
      <w:r>
        <w:separator/>
      </w:r>
    </w:p>
  </w:endnote>
  <w:endnote w:type="continuationSeparator" w:id="0">
    <w:p w:rsidR="00C41F44" w:rsidRDefault="00C41F44" w:rsidP="00B90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F44" w:rsidRDefault="00C41F44" w:rsidP="00B90529">
      <w:r>
        <w:separator/>
      </w:r>
    </w:p>
  </w:footnote>
  <w:footnote w:type="continuationSeparator" w:id="0">
    <w:p w:rsidR="00C41F44" w:rsidRDefault="00C41F44" w:rsidP="00B905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4416168"/>
      <w:docPartObj>
        <w:docPartGallery w:val="Page Numbers (Top of Page)"/>
        <w:docPartUnique/>
      </w:docPartObj>
    </w:sdtPr>
    <w:sdtContent>
      <w:p w:rsidR="00C41F44" w:rsidRDefault="00C41F4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4A3">
          <w:rPr>
            <w:noProof/>
          </w:rPr>
          <w:t>10</w:t>
        </w:r>
        <w:r>
          <w:fldChar w:fldCharType="end"/>
        </w:r>
      </w:p>
    </w:sdtContent>
  </w:sdt>
  <w:p w:rsidR="00C41F44" w:rsidRDefault="00C41F4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61E7"/>
    <w:multiLevelType w:val="hybridMultilevel"/>
    <w:tmpl w:val="36CA5712"/>
    <w:lvl w:ilvl="0" w:tplc="0000001E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DB20B64"/>
    <w:multiLevelType w:val="hybridMultilevel"/>
    <w:tmpl w:val="4112D4CE"/>
    <w:lvl w:ilvl="0" w:tplc="0000001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FE61E9F"/>
    <w:multiLevelType w:val="hybridMultilevel"/>
    <w:tmpl w:val="7C567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revisionView w:markup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869"/>
    <w:rsid w:val="000A7741"/>
    <w:rsid w:val="000C00A7"/>
    <w:rsid w:val="00125035"/>
    <w:rsid w:val="0020615A"/>
    <w:rsid w:val="00261E50"/>
    <w:rsid w:val="0027391C"/>
    <w:rsid w:val="00280C0C"/>
    <w:rsid w:val="003534FD"/>
    <w:rsid w:val="00397528"/>
    <w:rsid w:val="003E50D9"/>
    <w:rsid w:val="00415C8C"/>
    <w:rsid w:val="004A76F7"/>
    <w:rsid w:val="005D5E3C"/>
    <w:rsid w:val="00694F30"/>
    <w:rsid w:val="006E2151"/>
    <w:rsid w:val="00711C71"/>
    <w:rsid w:val="00714F8F"/>
    <w:rsid w:val="00752CBF"/>
    <w:rsid w:val="00795516"/>
    <w:rsid w:val="007B01A2"/>
    <w:rsid w:val="007D2123"/>
    <w:rsid w:val="00891961"/>
    <w:rsid w:val="00947B14"/>
    <w:rsid w:val="00974B10"/>
    <w:rsid w:val="00A020EC"/>
    <w:rsid w:val="00A038D3"/>
    <w:rsid w:val="00AB3092"/>
    <w:rsid w:val="00B41A8C"/>
    <w:rsid w:val="00B52A40"/>
    <w:rsid w:val="00B60024"/>
    <w:rsid w:val="00B81869"/>
    <w:rsid w:val="00B90529"/>
    <w:rsid w:val="00B9362A"/>
    <w:rsid w:val="00BC2C95"/>
    <w:rsid w:val="00C41F44"/>
    <w:rsid w:val="00C625BC"/>
    <w:rsid w:val="00CD7F2E"/>
    <w:rsid w:val="00D334A3"/>
    <w:rsid w:val="00DA4E68"/>
    <w:rsid w:val="00DB599F"/>
    <w:rsid w:val="00DD5C45"/>
    <w:rsid w:val="00DD7096"/>
    <w:rsid w:val="00DF5F65"/>
    <w:rsid w:val="00E06C5F"/>
    <w:rsid w:val="00E254DF"/>
    <w:rsid w:val="00EB4160"/>
    <w:rsid w:val="00F1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8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E6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415C8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5C8C"/>
    <w:pPr>
      <w:widowControl w:val="0"/>
      <w:shd w:val="clear" w:color="auto" w:fill="FFFFFF"/>
      <w:spacing w:line="274" w:lineRule="exact"/>
      <w:ind w:hanging="560"/>
      <w:jc w:val="center"/>
    </w:pPr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A7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74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7">
    <w:name w:val="заголовок 7"/>
    <w:basedOn w:val="a"/>
    <w:next w:val="a"/>
    <w:rsid w:val="00B52A40"/>
    <w:pPr>
      <w:keepNext/>
      <w:spacing w:before="120" w:line="320" w:lineRule="exact"/>
      <w:jc w:val="center"/>
    </w:pPr>
    <w:rPr>
      <w:sz w:val="24"/>
    </w:rPr>
  </w:style>
  <w:style w:type="paragraph" w:styleId="a6">
    <w:name w:val="No Spacing"/>
    <w:link w:val="a7"/>
    <w:uiPriority w:val="1"/>
    <w:qFormat/>
    <w:rsid w:val="00694F30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694F30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A02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905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905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B905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905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8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E6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415C8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5C8C"/>
    <w:pPr>
      <w:widowControl w:val="0"/>
      <w:shd w:val="clear" w:color="auto" w:fill="FFFFFF"/>
      <w:spacing w:line="274" w:lineRule="exact"/>
      <w:ind w:hanging="560"/>
      <w:jc w:val="center"/>
    </w:pPr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A7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74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7">
    <w:name w:val="заголовок 7"/>
    <w:basedOn w:val="a"/>
    <w:next w:val="a"/>
    <w:rsid w:val="00B52A40"/>
    <w:pPr>
      <w:keepNext/>
      <w:spacing w:before="120" w:line="320" w:lineRule="exact"/>
      <w:jc w:val="center"/>
    </w:pPr>
    <w:rPr>
      <w:sz w:val="24"/>
    </w:rPr>
  </w:style>
  <w:style w:type="paragraph" w:styleId="a6">
    <w:name w:val="No Spacing"/>
    <w:link w:val="a7"/>
    <w:uiPriority w:val="1"/>
    <w:qFormat/>
    <w:rsid w:val="00694F30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694F30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A02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905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905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B905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905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AA5BE2-200D-47EF-B238-A4EE8C6A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20</Pages>
  <Words>2981</Words>
  <Characters>16995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Kadastr</dc:creator>
  <cp:lastModifiedBy>Kadastr</cp:lastModifiedBy>
  <cp:revision>11</cp:revision>
  <cp:lastPrinted>2018-12-05T12:52:00Z</cp:lastPrinted>
  <dcterms:created xsi:type="dcterms:W3CDTF">2018-12-05T05:31:00Z</dcterms:created>
  <dcterms:modified xsi:type="dcterms:W3CDTF">2018-12-05T12:57:00Z</dcterms:modified>
</cp:coreProperties>
</file>